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92BE5" w14:textId="77777777" w:rsidR="00255BD8" w:rsidRPr="00181597" w:rsidRDefault="00255BD8" w:rsidP="00255BD8">
      <w:pPr>
        <w:autoSpaceDE w:val="0"/>
        <w:autoSpaceDN w:val="0"/>
        <w:adjustRightInd w:val="0"/>
        <w:rPr>
          <w:rFonts w:ascii="Tahoma" w:hAnsi="Tahoma" w:cs="Tahoma"/>
          <w:i/>
        </w:rPr>
      </w:pPr>
      <w:r w:rsidRPr="00181597">
        <w:rPr>
          <w:rFonts w:ascii="Tahoma" w:hAnsi="Tahoma" w:cs="Tahoma"/>
          <w:i/>
        </w:rPr>
        <w:t>ТИПОВАЯ ФОРМА.</w:t>
      </w:r>
    </w:p>
    <w:p w14:paraId="6FF5DE09" w14:textId="77777777" w:rsidR="00255BD8" w:rsidRPr="00181597" w:rsidRDefault="00255BD8" w:rsidP="00255BD8">
      <w:pPr>
        <w:autoSpaceDE w:val="0"/>
        <w:autoSpaceDN w:val="0"/>
        <w:adjustRightInd w:val="0"/>
        <w:rPr>
          <w:rFonts w:ascii="Tahoma" w:hAnsi="Tahoma" w:cs="Tahoma"/>
          <w:i/>
        </w:rPr>
      </w:pPr>
    </w:p>
    <w:p w14:paraId="4653E40C" w14:textId="77777777" w:rsidR="00255BD8" w:rsidRPr="00181597" w:rsidRDefault="00255BD8" w:rsidP="00255BD8">
      <w:pPr>
        <w:autoSpaceDE w:val="0"/>
        <w:autoSpaceDN w:val="0"/>
        <w:adjustRightInd w:val="0"/>
        <w:rPr>
          <w:rFonts w:ascii="Tahoma" w:hAnsi="Tahoma" w:cs="Tahoma"/>
          <w:i/>
        </w:rPr>
      </w:pPr>
      <w:r>
        <w:rPr>
          <w:rFonts w:ascii="Tahoma" w:hAnsi="Tahoma" w:cs="Tahoma"/>
          <w:i/>
        </w:rPr>
        <w:t>Покупатель</w:t>
      </w:r>
      <w:r w:rsidRPr="00181597">
        <w:rPr>
          <w:rFonts w:ascii="Tahoma" w:hAnsi="Tahoma" w:cs="Tahoma"/>
          <w:i/>
        </w:rPr>
        <w:t>: Компания / РОКС НН</w:t>
      </w:r>
    </w:p>
    <w:p w14:paraId="1B60860A" w14:textId="77777777" w:rsidR="00255BD8" w:rsidRPr="00181597" w:rsidRDefault="00255BD8" w:rsidP="00255BD8">
      <w:pPr>
        <w:autoSpaceDE w:val="0"/>
        <w:autoSpaceDN w:val="0"/>
        <w:adjustRightInd w:val="0"/>
        <w:rPr>
          <w:rFonts w:ascii="Tahoma" w:hAnsi="Tahoma" w:cs="Tahoma"/>
          <w:i/>
        </w:rPr>
      </w:pPr>
      <w:r>
        <w:rPr>
          <w:rFonts w:ascii="Tahoma" w:hAnsi="Tahoma" w:cs="Tahoma"/>
          <w:i/>
        </w:rPr>
        <w:t>Поставщик</w:t>
      </w:r>
      <w:r w:rsidRPr="00181597">
        <w:rPr>
          <w:rFonts w:ascii="Tahoma" w:hAnsi="Tahoma" w:cs="Tahoma"/>
          <w:i/>
        </w:rPr>
        <w:t>: РОКС НН / сторонний контрагент</w:t>
      </w:r>
    </w:p>
    <w:p w14:paraId="6102F3C4" w14:textId="77777777" w:rsidR="00255BD8" w:rsidRPr="00BC057F" w:rsidRDefault="00255BD8" w:rsidP="00255BD8">
      <w:pPr>
        <w:autoSpaceDE w:val="0"/>
        <w:autoSpaceDN w:val="0"/>
        <w:adjustRightInd w:val="0"/>
        <w:rPr>
          <w:rFonts w:ascii="Tahoma" w:hAnsi="Tahoma" w:cs="Tahoma"/>
          <w:i/>
          <w:color w:val="FF0000"/>
        </w:rPr>
      </w:pPr>
    </w:p>
    <w:p w14:paraId="494E80A4" w14:textId="77777777" w:rsidR="00255BD8" w:rsidRPr="007A176A" w:rsidRDefault="00255BD8" w:rsidP="00255BD8">
      <w:pPr>
        <w:autoSpaceDE w:val="0"/>
        <w:autoSpaceDN w:val="0"/>
        <w:adjustRightInd w:val="0"/>
        <w:rPr>
          <w:rFonts w:ascii="Tahoma" w:hAnsi="Tahoma" w:cs="Tahoma"/>
          <w:i/>
        </w:rPr>
      </w:pPr>
      <w:r w:rsidRPr="007A176A">
        <w:rPr>
          <w:rFonts w:ascii="Tahoma" w:hAnsi="Tahoma" w:cs="Tahoma"/>
          <w:i/>
        </w:rPr>
        <w:t xml:space="preserve">Применяется для </w:t>
      </w:r>
      <w:r>
        <w:rPr>
          <w:rFonts w:ascii="Tahoma" w:hAnsi="Tahoma" w:cs="Tahoma"/>
          <w:i/>
        </w:rPr>
        <w:t>приобретения любых товаров</w:t>
      </w:r>
      <w:r w:rsidRPr="007A176A">
        <w:rPr>
          <w:rFonts w:ascii="Tahoma" w:hAnsi="Tahoma" w:cs="Tahoma"/>
          <w:i/>
        </w:rPr>
        <w:t xml:space="preserve">, </w:t>
      </w:r>
    </w:p>
    <w:p w14:paraId="63A9F6A2" w14:textId="77777777" w:rsidR="00255BD8" w:rsidRDefault="00255BD8" w:rsidP="00255BD8">
      <w:pPr>
        <w:autoSpaceDE w:val="0"/>
        <w:autoSpaceDN w:val="0"/>
        <w:adjustRightInd w:val="0"/>
        <w:rPr>
          <w:rFonts w:ascii="Tahoma" w:hAnsi="Tahoma" w:cs="Tahoma"/>
          <w:i/>
          <w:highlight w:val="yellow"/>
        </w:rPr>
      </w:pPr>
    </w:p>
    <w:p w14:paraId="0A6783A4" w14:textId="23DA5B5A" w:rsidR="00255BD8" w:rsidRPr="00701CAC" w:rsidRDefault="00255BD8" w:rsidP="00701CAC">
      <w:pPr>
        <w:autoSpaceDE w:val="0"/>
        <w:autoSpaceDN w:val="0"/>
        <w:adjustRightInd w:val="0"/>
        <w:jc w:val="left"/>
        <w:rPr>
          <w:rFonts w:ascii="Tahoma" w:hAnsi="Tahoma" w:cs="Tahoma"/>
          <w:i/>
          <w:sz w:val="22"/>
          <w:szCs w:val="22"/>
        </w:rPr>
      </w:pPr>
      <w:r w:rsidRPr="00701CAC">
        <w:rPr>
          <w:rFonts w:ascii="Tahoma" w:hAnsi="Tahoma" w:cs="Tahoma"/>
          <w:i/>
          <w:sz w:val="22"/>
          <w:szCs w:val="22"/>
        </w:rPr>
        <w:t xml:space="preserve">за исключением: </w:t>
      </w:r>
      <w:r w:rsidR="00D46166">
        <w:rPr>
          <w:rFonts w:ascii="Tahoma" w:hAnsi="Tahoma" w:cs="Tahoma"/>
          <w:i/>
          <w:sz w:val="22"/>
          <w:szCs w:val="22"/>
        </w:rPr>
        <w:t>металлосодержащих продуктов</w:t>
      </w:r>
      <w:r w:rsidR="008F6992">
        <w:rPr>
          <w:rFonts w:ascii="Tahoma" w:hAnsi="Tahoma" w:cs="Tahoma"/>
          <w:i/>
          <w:sz w:val="22"/>
          <w:szCs w:val="22"/>
        </w:rPr>
        <w:t xml:space="preserve"> /</w:t>
      </w:r>
      <w:r w:rsidR="00D46166">
        <w:rPr>
          <w:rFonts w:ascii="Tahoma" w:hAnsi="Tahoma" w:cs="Tahoma"/>
          <w:i/>
          <w:sz w:val="22"/>
          <w:szCs w:val="22"/>
        </w:rPr>
        <w:t xml:space="preserve"> сырья, </w:t>
      </w:r>
      <w:r w:rsidRPr="00701CAC">
        <w:rPr>
          <w:rFonts w:ascii="Tahoma" w:hAnsi="Tahoma" w:cs="Tahoma"/>
          <w:i/>
          <w:sz w:val="22"/>
          <w:szCs w:val="22"/>
        </w:rPr>
        <w:t>ценных бумаг, валютных ценностей, исключительных прав на объекты интеллектуальной собственности, недвижимости</w:t>
      </w:r>
      <w:r w:rsidR="009041B1">
        <w:rPr>
          <w:rFonts w:ascii="Tahoma" w:hAnsi="Tahoma" w:cs="Tahoma"/>
          <w:i/>
          <w:sz w:val="22"/>
          <w:szCs w:val="22"/>
        </w:rPr>
        <w:t>, оборудования длительного цикла изготовления</w:t>
      </w:r>
    </w:p>
    <w:p w14:paraId="4031D570" w14:textId="77777777" w:rsidR="00255BD8" w:rsidRDefault="00255BD8" w:rsidP="00255BD8">
      <w:pPr>
        <w:ind w:right="-2"/>
        <w:rPr>
          <w:rFonts w:ascii="Tahoma" w:hAnsi="Tahoma" w:cs="Tahoma"/>
          <w:bCs/>
        </w:rPr>
      </w:pPr>
    </w:p>
    <w:p w14:paraId="52D5FFA1" w14:textId="77777777" w:rsidR="00255BD8" w:rsidRPr="00701CAC" w:rsidRDefault="00255BD8" w:rsidP="00255BD8">
      <w:pPr>
        <w:ind w:right="-2"/>
        <w:rPr>
          <w:rFonts w:ascii="Tahoma" w:hAnsi="Tahoma" w:cs="Tahoma"/>
          <w:sz w:val="22"/>
          <w:szCs w:val="22"/>
        </w:rPr>
      </w:pPr>
      <w:r w:rsidRPr="00701CAC">
        <w:rPr>
          <w:rFonts w:ascii="Tahoma" w:hAnsi="Tahoma" w:cs="Tahoma"/>
          <w:sz w:val="22"/>
          <w:szCs w:val="22"/>
        </w:rPr>
        <w:t>Вводится вместо ТФД:</w:t>
      </w:r>
    </w:p>
    <w:p w14:paraId="76BCAA70" w14:textId="6B10C477" w:rsidR="00255BD8" w:rsidRPr="00701CAC" w:rsidRDefault="00255BD8" w:rsidP="00255BD8">
      <w:pPr>
        <w:ind w:right="-2"/>
        <w:rPr>
          <w:rFonts w:ascii="Tahoma" w:hAnsi="Tahoma" w:cs="Tahoma"/>
          <w:sz w:val="22"/>
          <w:szCs w:val="22"/>
        </w:rPr>
      </w:pPr>
      <w:r w:rsidRPr="00701CAC">
        <w:rPr>
          <w:rFonts w:ascii="Tahoma" w:hAnsi="Tahoma" w:cs="Tahoma"/>
          <w:sz w:val="22"/>
          <w:szCs w:val="22"/>
        </w:rPr>
        <w:t>- БЗ-2019/</w:t>
      </w:r>
      <w:r w:rsidR="00020657">
        <w:rPr>
          <w:rFonts w:ascii="Tahoma" w:hAnsi="Tahoma" w:cs="Tahoma"/>
          <w:sz w:val="22"/>
          <w:szCs w:val="22"/>
        </w:rPr>
        <w:t>721</w:t>
      </w:r>
      <w:r w:rsidRPr="00701CAC">
        <w:rPr>
          <w:rFonts w:ascii="Tahoma" w:hAnsi="Tahoma" w:cs="Tahoma"/>
          <w:sz w:val="22"/>
          <w:szCs w:val="22"/>
        </w:rPr>
        <w:t xml:space="preserve"> – Договор поставки (ра</w:t>
      </w:r>
      <w:r w:rsidR="00020657">
        <w:rPr>
          <w:rFonts w:ascii="Tahoma" w:hAnsi="Tahoma" w:cs="Tahoma"/>
          <w:sz w:val="22"/>
          <w:szCs w:val="22"/>
        </w:rPr>
        <w:t>мочный</w:t>
      </w:r>
      <w:r w:rsidRPr="00701CAC">
        <w:rPr>
          <w:rFonts w:ascii="Tahoma" w:hAnsi="Tahoma" w:cs="Tahoma"/>
          <w:sz w:val="22"/>
          <w:szCs w:val="22"/>
        </w:rPr>
        <w:t>, покупатель). Централизованная</w:t>
      </w:r>
    </w:p>
    <w:p w14:paraId="37E17AC5" w14:textId="77777777" w:rsidR="00255BD8" w:rsidRPr="00181AB6" w:rsidRDefault="00255BD8" w:rsidP="00255BD8">
      <w:pPr>
        <w:pStyle w:val="afff5"/>
        <w:widowControl w:val="0"/>
        <w:rPr>
          <w:rFonts w:ascii="Tahoma" w:hAnsi="Tahoma" w:cs="Tahoma"/>
          <w:szCs w:val="22"/>
        </w:rPr>
      </w:pPr>
    </w:p>
    <w:p w14:paraId="602FA198" w14:textId="77777777" w:rsidR="00255BD8" w:rsidRPr="00BC057F" w:rsidRDefault="00255BD8" w:rsidP="00255BD8">
      <w:pPr>
        <w:pStyle w:val="affffffff"/>
        <w:tabs>
          <w:tab w:val="clear" w:pos="851"/>
          <w:tab w:val="left" w:pos="993"/>
        </w:tabs>
        <w:ind w:left="0"/>
        <w:rPr>
          <w:b/>
          <w:i/>
        </w:rPr>
      </w:pPr>
      <w:r w:rsidRPr="00BC057F">
        <w:rPr>
          <w:b/>
          <w:i/>
        </w:rPr>
        <w:t>Условные обозначения:</w:t>
      </w:r>
    </w:p>
    <w:p w14:paraId="1E572FBE" w14:textId="77777777" w:rsidR="00255BD8" w:rsidRPr="00BC057F" w:rsidRDefault="00255BD8" w:rsidP="00255BD8">
      <w:pPr>
        <w:pStyle w:val="affffffff"/>
        <w:tabs>
          <w:tab w:val="clear" w:pos="851"/>
          <w:tab w:val="left" w:pos="993"/>
        </w:tabs>
        <w:ind w:left="0"/>
        <w:rPr>
          <w:i/>
        </w:rPr>
      </w:pPr>
      <w:r w:rsidRPr="00BC057F">
        <w:rPr>
          <w:i/>
        </w:rPr>
        <w:t>Варианты, приведённые в квадратных скобках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нужно выбирать, если это применимо к отношениям. При перечислении через «/» - нужно выбирать один из вариантов, приведенных через «/». Если знак «</w:t>
      </w:r>
      <w:r w:rsidRPr="00BC057F">
        <w:rPr>
          <w:i/>
          <w:color w:val="FF0000"/>
        </w:rPr>
        <w:t>/</w:t>
      </w:r>
      <w:r w:rsidRPr="00BC057F">
        <w:rPr>
          <w:i/>
        </w:rPr>
        <w:t>» приведен за пределами квадратных скобок - /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удаляется. Если знак «/» размещен внутри квадратных скобок «</w:t>
      </w:r>
      <w:r w:rsidRPr="00BC057F">
        <w:rPr>
          <w:i/>
          <w:color w:val="FF0000"/>
          <w:u w:color="FFFFFF" w:themeColor="background1"/>
        </w:rPr>
        <w:t>[</w:t>
      </w:r>
      <w:r w:rsidRPr="00BC057F">
        <w:rPr>
          <w:i/>
        </w:rPr>
        <w:t>/...</w:t>
      </w:r>
      <w:r w:rsidRPr="00BC057F">
        <w:rPr>
          <w:i/>
          <w:color w:val="FF0000"/>
          <w:u w:color="FFFFFF" w:themeColor="background1"/>
        </w:rPr>
        <w:t>]</w:t>
      </w:r>
      <w:r w:rsidRPr="00BC057F">
        <w:rPr>
          <w:i/>
        </w:rPr>
        <w:t>» - в таком случае знак «/» необходимо оставить в тексте.</w:t>
      </w:r>
    </w:p>
    <w:p w14:paraId="11CF589A" w14:textId="77777777" w:rsidR="00255BD8" w:rsidRPr="00BC057F" w:rsidRDefault="00255BD8" w:rsidP="00255BD8">
      <w:pPr>
        <w:pStyle w:val="affffffff"/>
        <w:tabs>
          <w:tab w:val="clear" w:pos="851"/>
          <w:tab w:val="left" w:pos="993"/>
        </w:tabs>
        <w:ind w:left="0"/>
        <w:rPr>
          <w:i/>
        </w:rPr>
      </w:pPr>
      <w:r w:rsidRPr="00BC057F">
        <w:rPr>
          <w:i/>
        </w:rPr>
        <w:t xml:space="preserve">Все Примечания и сноски должны быть удалены в процессе подготовки </w:t>
      </w:r>
      <w:r w:rsidR="005C0CDA">
        <w:rPr>
          <w:i/>
        </w:rPr>
        <w:t>Д</w:t>
      </w:r>
      <w:r w:rsidRPr="00BC057F">
        <w:rPr>
          <w:i/>
        </w:rPr>
        <w:t>оговора.</w:t>
      </w:r>
    </w:p>
    <w:p w14:paraId="5A86D7D9" w14:textId="77777777" w:rsidR="00255BD8" w:rsidRDefault="00255BD8" w:rsidP="00255BD8">
      <w:pPr>
        <w:pStyle w:val="affffffff"/>
        <w:tabs>
          <w:tab w:val="clear" w:pos="851"/>
          <w:tab w:val="left" w:pos="993"/>
        </w:tabs>
        <w:ind w:left="0"/>
        <w:rPr>
          <w:i/>
        </w:rPr>
      </w:pPr>
      <w:r w:rsidRPr="00BC057F">
        <w:rPr>
          <w:i/>
          <w:color w:val="FF0000"/>
          <w:u w:color="FFFFFF" w:themeColor="background1"/>
        </w:rPr>
        <w:t>[</w:t>
      </w:r>
      <w:r w:rsidRPr="00BC057F">
        <w:rPr>
          <w:i/>
        </w:rPr>
        <w:t>•</w:t>
      </w:r>
      <w:r w:rsidRPr="00BC057F">
        <w:rPr>
          <w:i/>
          <w:color w:val="FF0000"/>
          <w:u w:color="FFFFFF" w:themeColor="background1"/>
        </w:rPr>
        <w:t>]</w:t>
      </w:r>
      <w:r w:rsidRPr="00BC057F">
        <w:rPr>
          <w:i/>
        </w:rPr>
        <w:t xml:space="preserve"> – знак, используемый вместо «___», подлежит удалению с заполнением соответствующего места в тексте необходимыми сведениями.</w:t>
      </w:r>
    </w:p>
    <w:p w14:paraId="021379C0" w14:textId="77777777" w:rsidR="00255BD8" w:rsidRPr="002F68A6" w:rsidRDefault="00255BD8" w:rsidP="00255BD8">
      <w:pPr>
        <w:tabs>
          <w:tab w:val="left" w:pos="284"/>
        </w:tabs>
        <w:spacing w:before="120"/>
        <w:rPr>
          <w:rFonts w:ascii="Tahoma" w:hAnsi="Tahoma" w:cs="Tahoma"/>
          <w:i/>
          <w:sz w:val="20"/>
          <w:highlight w:val="cyan"/>
        </w:rPr>
      </w:pPr>
      <w:r w:rsidRPr="002F68A6">
        <w:rPr>
          <w:rFonts w:ascii="Tahoma" w:hAnsi="Tahoma" w:cs="Tahoma"/>
          <w:i/>
          <w:sz w:val="20"/>
        </w:rPr>
        <w:t>Легенды:</w:t>
      </w:r>
    </w:p>
    <w:p w14:paraId="40326D07" w14:textId="77777777" w:rsidR="002477AB" w:rsidRPr="002F68A6" w:rsidRDefault="002477AB" w:rsidP="002477AB">
      <w:pPr>
        <w:tabs>
          <w:tab w:val="left" w:pos="426"/>
        </w:tabs>
        <w:rPr>
          <w:rFonts w:ascii="Tahoma" w:hAnsi="Tahoma" w:cs="Tahoma"/>
          <w:i/>
          <w:sz w:val="20"/>
        </w:rPr>
      </w:pPr>
      <w:r w:rsidRPr="002F68A6">
        <w:rPr>
          <w:rFonts w:ascii="Tahoma" w:hAnsi="Tahoma" w:cs="Tahoma"/>
          <w:i/>
          <w:color w:val="FFFF00"/>
          <w:sz w:val="20"/>
          <w:highlight w:val="yellow"/>
        </w:rPr>
        <w:t>-------</w:t>
      </w:r>
      <w:r w:rsidRPr="002F68A6">
        <w:rPr>
          <w:rFonts w:ascii="Tahoma" w:hAnsi="Tahoma" w:cs="Tahoma"/>
          <w:i/>
          <w:color w:val="FF0000"/>
          <w:sz w:val="20"/>
        </w:rPr>
        <w:t xml:space="preserve"> </w:t>
      </w:r>
      <w:r w:rsidRPr="002F68A6">
        <w:rPr>
          <w:rFonts w:ascii="Tahoma" w:hAnsi="Tahoma" w:cs="Tahoma"/>
          <w:i/>
          <w:sz w:val="20"/>
        </w:rPr>
        <w:t>– Авансирование</w:t>
      </w:r>
    </w:p>
    <w:p w14:paraId="698D7AD0" w14:textId="77777777" w:rsidR="00B66805" w:rsidRDefault="002477AB" w:rsidP="002477AB">
      <w:pPr>
        <w:tabs>
          <w:tab w:val="left" w:pos="284"/>
        </w:tabs>
        <w:rPr>
          <w:rFonts w:ascii="Tahoma" w:hAnsi="Tahoma" w:cs="Tahoma"/>
          <w:i/>
          <w:sz w:val="20"/>
        </w:rPr>
      </w:pPr>
      <w:r w:rsidRPr="002F68A6">
        <w:rPr>
          <w:rFonts w:ascii="Tahoma" w:hAnsi="Tahoma" w:cs="Tahoma"/>
          <w:i/>
          <w:color w:val="2F5496" w:themeColor="accent5" w:themeShade="BF"/>
          <w:sz w:val="20"/>
          <w:highlight w:val="darkCyan"/>
        </w:rPr>
        <w:t>-------</w:t>
      </w:r>
      <w:r w:rsidRPr="002F68A6">
        <w:rPr>
          <w:rFonts w:ascii="Tahoma" w:hAnsi="Tahoma" w:cs="Tahoma"/>
          <w:i/>
          <w:sz w:val="20"/>
        </w:rPr>
        <w:t xml:space="preserve"> – НДС (счет-фактуры)</w:t>
      </w:r>
    </w:p>
    <w:p w14:paraId="5DC227C9" w14:textId="77777777" w:rsidR="00255BD8" w:rsidRPr="002F68A6" w:rsidRDefault="00255BD8" w:rsidP="00255BD8">
      <w:pPr>
        <w:tabs>
          <w:tab w:val="left" w:pos="284"/>
        </w:tabs>
        <w:rPr>
          <w:rFonts w:ascii="Tahoma" w:hAnsi="Tahoma" w:cs="Tahoma"/>
          <w:i/>
          <w:sz w:val="20"/>
        </w:rPr>
      </w:pPr>
    </w:p>
    <w:p w14:paraId="7C7D28A7" w14:textId="77777777" w:rsidR="00255BD8" w:rsidRDefault="00255BD8" w:rsidP="00922B7C">
      <w:pPr>
        <w:pStyle w:val="af3"/>
        <w:spacing w:before="0" w:beforeAutospacing="0" w:after="0" w:afterAutospacing="0"/>
        <w:jc w:val="center"/>
        <w:rPr>
          <w:bCs/>
          <w:sz w:val="24"/>
          <w:szCs w:val="24"/>
        </w:rPr>
      </w:pPr>
    </w:p>
    <w:p w14:paraId="688D7851" w14:textId="77777777" w:rsidR="00255BD8" w:rsidRDefault="00255BD8" w:rsidP="00922B7C">
      <w:pPr>
        <w:pStyle w:val="af3"/>
        <w:spacing w:before="0" w:beforeAutospacing="0" w:after="0" w:afterAutospacing="0"/>
        <w:jc w:val="center"/>
        <w:rPr>
          <w:bCs/>
          <w:sz w:val="24"/>
          <w:szCs w:val="24"/>
        </w:rPr>
      </w:pPr>
    </w:p>
    <w:p w14:paraId="164D99C3" w14:textId="77777777" w:rsidR="00255BD8" w:rsidRDefault="00255BD8" w:rsidP="00922B7C">
      <w:pPr>
        <w:pStyle w:val="af3"/>
        <w:spacing w:before="0" w:beforeAutospacing="0" w:after="0" w:afterAutospacing="0"/>
        <w:jc w:val="center"/>
        <w:rPr>
          <w:bCs/>
          <w:sz w:val="24"/>
          <w:szCs w:val="24"/>
        </w:rPr>
      </w:pPr>
    </w:p>
    <w:p w14:paraId="3A109B9E" w14:textId="77777777" w:rsidR="00255BD8" w:rsidRDefault="00255BD8" w:rsidP="00922B7C">
      <w:pPr>
        <w:pStyle w:val="af3"/>
        <w:spacing w:before="0" w:beforeAutospacing="0" w:after="0" w:afterAutospacing="0"/>
        <w:jc w:val="center"/>
        <w:rPr>
          <w:bCs/>
          <w:sz w:val="24"/>
          <w:szCs w:val="24"/>
        </w:rPr>
      </w:pPr>
    </w:p>
    <w:p w14:paraId="2A2EC4B5" w14:textId="77777777" w:rsidR="00255BD8" w:rsidRDefault="00255BD8" w:rsidP="00922B7C">
      <w:pPr>
        <w:pStyle w:val="af3"/>
        <w:spacing w:before="0" w:beforeAutospacing="0" w:after="0" w:afterAutospacing="0"/>
        <w:jc w:val="center"/>
        <w:rPr>
          <w:bCs/>
          <w:sz w:val="24"/>
          <w:szCs w:val="24"/>
        </w:rPr>
      </w:pPr>
    </w:p>
    <w:p w14:paraId="5F3D1218" w14:textId="77777777" w:rsidR="00255BD8" w:rsidRDefault="00255BD8" w:rsidP="00922B7C">
      <w:pPr>
        <w:pStyle w:val="af3"/>
        <w:spacing w:before="0" w:beforeAutospacing="0" w:after="0" w:afterAutospacing="0"/>
        <w:jc w:val="center"/>
        <w:rPr>
          <w:bCs/>
          <w:sz w:val="24"/>
          <w:szCs w:val="24"/>
        </w:rPr>
      </w:pPr>
    </w:p>
    <w:p w14:paraId="44EC015A" w14:textId="77777777" w:rsidR="00255BD8" w:rsidRDefault="00255BD8" w:rsidP="00922B7C">
      <w:pPr>
        <w:pStyle w:val="af3"/>
        <w:spacing w:before="0" w:beforeAutospacing="0" w:after="0" w:afterAutospacing="0"/>
        <w:jc w:val="center"/>
        <w:rPr>
          <w:bCs/>
          <w:sz w:val="24"/>
          <w:szCs w:val="24"/>
        </w:rPr>
      </w:pPr>
    </w:p>
    <w:p w14:paraId="2CFCC358" w14:textId="77777777" w:rsidR="00255BD8" w:rsidRDefault="00255BD8" w:rsidP="00922B7C">
      <w:pPr>
        <w:pStyle w:val="af3"/>
        <w:spacing w:before="0" w:beforeAutospacing="0" w:after="0" w:afterAutospacing="0"/>
        <w:jc w:val="center"/>
        <w:rPr>
          <w:bCs/>
          <w:sz w:val="24"/>
          <w:szCs w:val="24"/>
        </w:rPr>
      </w:pPr>
    </w:p>
    <w:p w14:paraId="77DEE527" w14:textId="77777777" w:rsidR="00255BD8" w:rsidRDefault="00255BD8" w:rsidP="00922B7C">
      <w:pPr>
        <w:pStyle w:val="af3"/>
        <w:spacing w:before="0" w:beforeAutospacing="0" w:after="0" w:afterAutospacing="0"/>
        <w:jc w:val="center"/>
        <w:rPr>
          <w:bCs/>
          <w:sz w:val="24"/>
          <w:szCs w:val="24"/>
        </w:rPr>
      </w:pPr>
    </w:p>
    <w:p w14:paraId="3D09EF5F" w14:textId="77777777" w:rsidR="00255BD8" w:rsidRDefault="00255BD8" w:rsidP="00922B7C">
      <w:pPr>
        <w:pStyle w:val="af3"/>
        <w:spacing w:before="0" w:beforeAutospacing="0" w:after="0" w:afterAutospacing="0"/>
        <w:jc w:val="center"/>
        <w:rPr>
          <w:bCs/>
          <w:sz w:val="24"/>
          <w:szCs w:val="24"/>
        </w:rPr>
      </w:pPr>
    </w:p>
    <w:p w14:paraId="4130E00F" w14:textId="77777777" w:rsidR="00255BD8" w:rsidRDefault="00255BD8" w:rsidP="00922B7C">
      <w:pPr>
        <w:pStyle w:val="af3"/>
        <w:spacing w:before="0" w:beforeAutospacing="0" w:after="0" w:afterAutospacing="0"/>
        <w:jc w:val="center"/>
        <w:rPr>
          <w:bCs/>
          <w:sz w:val="24"/>
          <w:szCs w:val="24"/>
        </w:rPr>
      </w:pPr>
    </w:p>
    <w:p w14:paraId="0B108368" w14:textId="77777777" w:rsidR="00255BD8" w:rsidRDefault="00255BD8" w:rsidP="00922B7C">
      <w:pPr>
        <w:pStyle w:val="af3"/>
        <w:spacing w:before="0" w:beforeAutospacing="0" w:after="0" w:afterAutospacing="0"/>
        <w:jc w:val="center"/>
        <w:rPr>
          <w:bCs/>
          <w:sz w:val="24"/>
          <w:szCs w:val="24"/>
        </w:rPr>
      </w:pPr>
    </w:p>
    <w:p w14:paraId="138DEC19" w14:textId="77777777" w:rsidR="00255BD8" w:rsidRDefault="00255BD8" w:rsidP="00922B7C">
      <w:pPr>
        <w:pStyle w:val="af3"/>
        <w:spacing w:before="0" w:beforeAutospacing="0" w:after="0" w:afterAutospacing="0"/>
        <w:jc w:val="center"/>
        <w:rPr>
          <w:bCs/>
          <w:sz w:val="24"/>
          <w:szCs w:val="24"/>
        </w:rPr>
      </w:pPr>
    </w:p>
    <w:p w14:paraId="46A74137" w14:textId="77777777" w:rsidR="00255BD8" w:rsidRDefault="00255BD8" w:rsidP="00922B7C">
      <w:pPr>
        <w:pStyle w:val="af3"/>
        <w:spacing w:before="0" w:beforeAutospacing="0" w:after="0" w:afterAutospacing="0"/>
        <w:jc w:val="center"/>
        <w:rPr>
          <w:bCs/>
          <w:sz w:val="24"/>
          <w:szCs w:val="24"/>
        </w:rPr>
      </w:pPr>
    </w:p>
    <w:p w14:paraId="197DB56C" w14:textId="77777777" w:rsidR="00255BD8" w:rsidRDefault="00255BD8" w:rsidP="00922B7C">
      <w:pPr>
        <w:pStyle w:val="af3"/>
        <w:spacing w:before="0" w:beforeAutospacing="0" w:after="0" w:afterAutospacing="0"/>
        <w:jc w:val="center"/>
        <w:rPr>
          <w:bCs/>
          <w:sz w:val="24"/>
          <w:szCs w:val="24"/>
        </w:rPr>
      </w:pPr>
    </w:p>
    <w:p w14:paraId="06A5ACEE" w14:textId="77777777" w:rsidR="00255BD8" w:rsidRDefault="00255BD8" w:rsidP="00922B7C">
      <w:pPr>
        <w:pStyle w:val="af3"/>
        <w:spacing w:before="0" w:beforeAutospacing="0" w:after="0" w:afterAutospacing="0"/>
        <w:jc w:val="center"/>
        <w:rPr>
          <w:bCs/>
          <w:sz w:val="24"/>
          <w:szCs w:val="24"/>
        </w:rPr>
        <w:sectPr w:rsidR="00255BD8" w:rsidSect="00061023">
          <w:headerReference w:type="default" r:id="rId8"/>
          <w:footerReference w:type="default" r:id="rId9"/>
          <w:headerReference w:type="first" r:id="rId10"/>
          <w:pgSz w:w="11906" w:h="16838"/>
          <w:pgMar w:top="1134" w:right="850" w:bottom="1134" w:left="1701" w:header="708" w:footer="708" w:gutter="0"/>
          <w:cols w:space="708"/>
          <w:titlePg/>
          <w:docGrid w:linePitch="360"/>
        </w:sectPr>
      </w:pPr>
    </w:p>
    <w:p w14:paraId="1CE7DEE2" w14:textId="77777777" w:rsidR="00704886" w:rsidRDefault="00704886" w:rsidP="00701CAC">
      <w:pPr>
        <w:pStyle w:val="affffffff1"/>
        <w:spacing w:after="0"/>
      </w:pPr>
      <w:r w:rsidRPr="00701CAC">
        <w:lastRenderedPageBreak/>
        <w:t xml:space="preserve">Договор </w:t>
      </w:r>
      <w:r w:rsidR="00953EAC" w:rsidRPr="00701CAC">
        <w:t>поставки</w:t>
      </w:r>
    </w:p>
    <w:p w14:paraId="065E5554" w14:textId="77777777" w:rsidR="00F93FD0" w:rsidRPr="00701CAC" w:rsidRDefault="00F93FD0" w:rsidP="00701CAC">
      <w:pPr>
        <w:pStyle w:val="affffffff1"/>
        <w:spacing w:after="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1"/>
        <w:gridCol w:w="385"/>
        <w:gridCol w:w="281"/>
        <w:gridCol w:w="4342"/>
        <w:gridCol w:w="116"/>
      </w:tblGrid>
      <w:tr w:rsidR="00704886" w14:paraId="5A66ED57" w14:textId="77777777" w:rsidTr="00704886">
        <w:tc>
          <w:tcPr>
            <w:tcW w:w="4952" w:type="dxa"/>
            <w:gridSpan w:val="2"/>
          </w:tcPr>
          <w:p w14:paraId="6BFC2718" w14:textId="77777777" w:rsidR="00704886" w:rsidRPr="00A27C0E" w:rsidRDefault="00953EAC" w:rsidP="00704886">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4374AAAC" w14:textId="77777777" w:rsidR="00704886" w:rsidRPr="00A27C0E" w:rsidRDefault="00704886" w:rsidP="00704886">
            <w:pPr>
              <w:widowControl w:val="0"/>
              <w:autoSpaceDE w:val="0"/>
              <w:autoSpaceDN w:val="0"/>
              <w:adjustRightInd w:val="0"/>
              <w:ind w:right="140" w:hanging="18"/>
              <w:rPr>
                <w:rFonts w:ascii="Tahoma" w:hAnsi="Tahoma" w:cs="Tahoma"/>
                <w:b/>
                <w:sz w:val="20"/>
              </w:rPr>
            </w:pPr>
          </w:p>
          <w:p w14:paraId="6DC45223" w14:textId="64B980BD" w:rsidR="00704886" w:rsidRPr="00A27C0E" w:rsidRDefault="009041B1" w:rsidP="00704886">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00704886" w:rsidRPr="00A27C0E">
              <w:rPr>
                <w:rFonts w:ascii="Tahoma" w:hAnsi="Tahoma" w:cs="Tahoma"/>
                <w:color w:val="FF0000"/>
                <w:sz w:val="20"/>
                <w:u w:color="FFFFFF" w:themeColor="background1"/>
              </w:rPr>
              <w:t xml:space="preserve"> </w:t>
            </w:r>
            <w:r w:rsidR="00704886">
              <w:rPr>
                <w:rFonts w:ascii="Tahoma" w:hAnsi="Tahoma" w:cs="Tahoma"/>
                <w:color w:val="FF0000"/>
                <w:sz w:val="20"/>
                <w:u w:color="FFFFFF" w:themeColor="background1"/>
              </w:rPr>
              <w:t xml:space="preserve">/ </w:t>
            </w:r>
            <w:r w:rsidR="00704886" w:rsidRPr="00A27C0E">
              <w:rPr>
                <w:rFonts w:ascii="Tahoma" w:hAnsi="Tahoma" w:cs="Tahoma"/>
                <w:color w:val="FF0000"/>
                <w:sz w:val="20"/>
                <w:u w:color="FFFFFF" w:themeColor="background1"/>
              </w:rPr>
              <w:t>[</w:t>
            </w:r>
            <w:r w:rsidR="00704886" w:rsidRPr="00A27C0E">
              <w:rPr>
                <w:rFonts w:ascii="Tahoma" w:hAnsi="Tahoma" w:cs="Tahoma"/>
                <w:sz w:val="20"/>
              </w:rPr>
              <w:t>•</w:t>
            </w:r>
            <w:r w:rsidR="00704886" w:rsidRPr="00A27C0E">
              <w:rPr>
                <w:rFonts w:ascii="Tahoma" w:hAnsi="Tahoma" w:cs="Tahoma"/>
                <w:color w:val="FF0000"/>
                <w:sz w:val="20"/>
                <w:u w:color="FFFFFF" w:themeColor="background1"/>
              </w:rPr>
              <w:t>]</w:t>
            </w:r>
            <w:r w:rsidR="00704886" w:rsidRPr="00A27C0E">
              <w:rPr>
                <w:rFonts w:ascii="Tahoma" w:hAnsi="Tahoma" w:cs="Tahoma"/>
                <w:sz w:val="20"/>
              </w:rPr>
              <w:t xml:space="preserve"> </w:t>
            </w:r>
            <w:r w:rsidR="00704886" w:rsidRPr="00730E86">
              <w:rPr>
                <w:rStyle w:val="aff8"/>
                <w:rFonts w:ascii="Tahoma" w:hAnsi="Tahoma" w:cs="Tahoma"/>
                <w:color w:val="FF0000"/>
                <w:sz w:val="20"/>
              </w:rPr>
              <w:footnoteReference w:id="1"/>
            </w:r>
          </w:p>
          <w:p w14:paraId="1F8FF7C3" w14:textId="77777777" w:rsidR="00704886" w:rsidRDefault="00704886" w:rsidP="00704886">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730E86">
              <w:rPr>
                <w:rStyle w:val="aff8"/>
                <w:rFonts w:ascii="Tahoma" w:hAnsi="Tahoma" w:cs="Tahoma"/>
                <w:color w:val="FF0000"/>
                <w:sz w:val="20"/>
                <w:u w:color="FFFFFF" w:themeColor="background1"/>
              </w:rPr>
              <w:footnoteReference w:id="2"/>
            </w:r>
            <w:r w:rsidRPr="00267D8A">
              <w:rPr>
                <w:rFonts w:ascii="Tahoma" w:hAnsi="Tahoma" w:cs="Tahoma"/>
                <w:sz w:val="20"/>
              </w:rPr>
              <w:t>,</w:t>
            </w:r>
          </w:p>
          <w:p w14:paraId="7120AECE" w14:textId="77777777" w:rsidR="00704886" w:rsidRPr="00A27C0E" w:rsidRDefault="00704886" w:rsidP="00861B7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3"/>
            </w:r>
            <w:r w:rsidRPr="00A27C0E">
              <w:rPr>
                <w:rFonts w:ascii="Tahoma" w:hAnsi="Tahoma" w:cs="Tahoma"/>
                <w:color w:val="FF0000"/>
                <w:sz w:val="20"/>
                <w:u w:color="FFFFFF" w:themeColor="background1"/>
              </w:rPr>
              <w:t>]</w:t>
            </w:r>
          </w:p>
        </w:tc>
        <w:tc>
          <w:tcPr>
            <w:tcW w:w="4953" w:type="dxa"/>
            <w:gridSpan w:val="3"/>
          </w:tcPr>
          <w:p w14:paraId="0DDF132B" w14:textId="77777777" w:rsidR="00704886" w:rsidRPr="004E5502" w:rsidRDefault="00953EAC" w:rsidP="00704886">
            <w:pPr>
              <w:widowControl w:val="0"/>
              <w:autoSpaceDE w:val="0"/>
              <w:autoSpaceDN w:val="0"/>
              <w:adjustRightInd w:val="0"/>
              <w:ind w:left="185" w:right="140"/>
              <w:rPr>
                <w:rFonts w:ascii="Tahoma" w:hAnsi="Tahoma" w:cs="Tahoma"/>
                <w:b/>
                <w:color w:val="000000" w:themeColor="text1"/>
                <w:sz w:val="20"/>
                <w:rPrChange w:id="0" w:author="Тутынин Иван Юрьевич" w:date="2025-09-26T09:36:00Z">
                  <w:rPr>
                    <w:rFonts w:ascii="Tahoma" w:hAnsi="Tahoma" w:cs="Tahoma"/>
                    <w:b/>
                    <w:sz w:val="20"/>
                  </w:rPr>
                </w:rPrChange>
              </w:rPr>
            </w:pPr>
            <w:r w:rsidRPr="004E5502">
              <w:rPr>
                <w:rFonts w:ascii="Tahoma" w:hAnsi="Tahoma" w:cs="Tahoma"/>
                <w:b/>
                <w:color w:val="000000" w:themeColor="text1"/>
                <w:sz w:val="20"/>
                <w:rPrChange w:id="1" w:author="Тутынин Иван Юрьевич" w:date="2025-09-26T09:36:00Z">
                  <w:rPr>
                    <w:rFonts w:ascii="Tahoma" w:hAnsi="Tahoma" w:cs="Tahoma"/>
                    <w:b/>
                    <w:sz w:val="20"/>
                  </w:rPr>
                </w:rPrChange>
              </w:rPr>
              <w:t>ПОКУПАТЕЛЬ</w:t>
            </w:r>
          </w:p>
          <w:p w14:paraId="41EF15B0" w14:textId="77777777" w:rsidR="00704886" w:rsidRPr="004E5502" w:rsidRDefault="00704886" w:rsidP="00704886">
            <w:pPr>
              <w:widowControl w:val="0"/>
              <w:autoSpaceDE w:val="0"/>
              <w:autoSpaceDN w:val="0"/>
              <w:adjustRightInd w:val="0"/>
              <w:ind w:right="140"/>
              <w:rPr>
                <w:rFonts w:ascii="Tahoma" w:hAnsi="Tahoma" w:cs="Tahoma"/>
                <w:b/>
                <w:color w:val="000000" w:themeColor="text1"/>
                <w:sz w:val="20"/>
                <w:rPrChange w:id="2" w:author="Тутынин Иван Юрьевич" w:date="2025-09-26T09:36:00Z">
                  <w:rPr>
                    <w:rFonts w:ascii="Tahoma" w:hAnsi="Tahoma" w:cs="Tahoma"/>
                    <w:b/>
                    <w:sz w:val="20"/>
                  </w:rPr>
                </w:rPrChange>
              </w:rPr>
            </w:pPr>
          </w:p>
          <w:p w14:paraId="0C1FDC34" w14:textId="6E8853AB" w:rsidR="00704886" w:rsidRPr="004E5502" w:rsidRDefault="00704886" w:rsidP="00704886">
            <w:pPr>
              <w:widowControl w:val="0"/>
              <w:autoSpaceDE w:val="0"/>
              <w:autoSpaceDN w:val="0"/>
              <w:adjustRightInd w:val="0"/>
              <w:ind w:left="185" w:right="140"/>
              <w:rPr>
                <w:rFonts w:ascii="Tahoma" w:hAnsi="Tahoma" w:cs="Tahoma"/>
                <w:i/>
                <w:color w:val="000000" w:themeColor="text1"/>
                <w:sz w:val="20"/>
                <w:rPrChange w:id="3" w:author="Тутынин Иван Юрьевич" w:date="2025-09-26T09:36:00Z">
                  <w:rPr>
                    <w:rFonts w:ascii="Tahoma" w:hAnsi="Tahoma" w:cs="Tahoma"/>
                    <w:i/>
                    <w:sz w:val="20"/>
                  </w:rPr>
                </w:rPrChange>
              </w:rPr>
            </w:pPr>
            <w:del w:id="4" w:author="Тутынин Иван Юрьевич" w:date="2025-09-22T09:05:00Z">
              <w:r w:rsidRPr="004E5502" w:rsidDel="007406E7">
                <w:rPr>
                  <w:rFonts w:ascii="Tahoma" w:hAnsi="Tahoma" w:cs="Tahoma"/>
                  <w:color w:val="000000" w:themeColor="text1"/>
                  <w:sz w:val="20"/>
                  <w:rPrChange w:id="5" w:author="Тутынин Иван Юрьевич" w:date="2025-09-26T09:36:00Z">
                    <w:rPr>
                      <w:rFonts w:ascii="Tahoma" w:hAnsi="Tahoma" w:cs="Tahoma"/>
                      <w:color w:val="FF0000"/>
                      <w:sz w:val="20"/>
                    </w:rPr>
                  </w:rPrChange>
                </w:rPr>
                <w:delText>[</w:delText>
              </w:r>
              <w:r w:rsidRPr="004E5502" w:rsidDel="007406E7">
                <w:rPr>
                  <w:rFonts w:ascii="Tahoma" w:hAnsi="Tahoma" w:cs="Tahoma"/>
                  <w:b/>
                  <w:color w:val="000000" w:themeColor="text1"/>
                  <w:sz w:val="20"/>
                  <w:rPrChange w:id="6" w:author="Тутынин Иван Юрьевич" w:date="2025-09-26T09:36:00Z">
                    <w:rPr>
                      <w:rFonts w:ascii="Tahoma" w:hAnsi="Tahoma" w:cs="Tahoma"/>
                      <w:b/>
                      <w:sz w:val="20"/>
                    </w:rPr>
                  </w:rPrChange>
                </w:rPr>
                <w:delText xml:space="preserve"> </w:delText>
              </w:r>
            </w:del>
            <w:del w:id="7" w:author="Тутынин Иван Юрьевич" w:date="2025-09-22T09:04:00Z">
              <w:r w:rsidRPr="004E5502" w:rsidDel="007406E7">
                <w:rPr>
                  <w:rFonts w:ascii="Tahoma" w:hAnsi="Tahoma" w:cs="Tahoma"/>
                  <w:b/>
                  <w:color w:val="000000" w:themeColor="text1"/>
                  <w:sz w:val="20"/>
                  <w:rPrChange w:id="8" w:author="Тутынин Иван Юрьевич" w:date="2025-09-26T09:36:00Z">
                    <w:rPr>
                      <w:rFonts w:ascii="Tahoma" w:hAnsi="Tahoma" w:cs="Tahoma"/>
                      <w:b/>
                      <w:sz w:val="20"/>
                    </w:rPr>
                  </w:rPrChange>
                </w:rPr>
                <w:delText xml:space="preserve">ПАО «ГМК </w:delText>
              </w:r>
              <w:r w:rsidR="002F771B" w:rsidRPr="004E5502" w:rsidDel="007406E7">
                <w:rPr>
                  <w:rFonts w:ascii="Tahoma" w:hAnsi="Tahoma" w:cs="Tahoma"/>
                  <w:b/>
                  <w:color w:val="000000" w:themeColor="text1"/>
                  <w:sz w:val="20"/>
                  <w:rPrChange w:id="9" w:author="Тутынин Иван Юрьевич" w:date="2025-09-26T09:36:00Z">
                    <w:rPr>
                      <w:rFonts w:ascii="Tahoma" w:hAnsi="Tahoma" w:cs="Tahoma"/>
                      <w:b/>
                      <w:sz w:val="20"/>
                    </w:rPr>
                  </w:rPrChange>
                </w:rPr>
                <w:delText>«</w:delText>
              </w:r>
              <w:r w:rsidRPr="004E5502" w:rsidDel="007406E7">
                <w:rPr>
                  <w:rFonts w:ascii="Tahoma" w:hAnsi="Tahoma" w:cs="Tahoma"/>
                  <w:b/>
                  <w:color w:val="000000" w:themeColor="text1"/>
                  <w:sz w:val="20"/>
                  <w:rPrChange w:id="10" w:author="Тутынин Иван Юрьевич" w:date="2025-09-26T09:36:00Z">
                    <w:rPr>
                      <w:rFonts w:ascii="Tahoma" w:hAnsi="Tahoma" w:cs="Tahoma"/>
                      <w:b/>
                      <w:sz w:val="20"/>
                    </w:rPr>
                  </w:rPrChange>
                </w:rPr>
                <w:delText>Норильский никель»</w:delText>
              </w:r>
            </w:del>
            <w:ins w:id="11" w:author="Тутынин Иван Юрьевич" w:date="2025-09-22T09:04:00Z">
              <w:r w:rsidR="007406E7" w:rsidRPr="004E5502">
                <w:rPr>
                  <w:rFonts w:ascii="Tahoma" w:hAnsi="Tahoma" w:cs="Tahoma"/>
                  <w:b/>
                  <w:color w:val="000000" w:themeColor="text1"/>
                  <w:sz w:val="20"/>
                  <w:rPrChange w:id="12" w:author="Тутынин Иван Юрьевич" w:date="2025-09-26T09:36:00Z">
                    <w:rPr>
                      <w:rFonts w:ascii="Tahoma" w:hAnsi="Tahoma" w:cs="Tahoma"/>
                      <w:b/>
                      <w:sz w:val="20"/>
                    </w:rPr>
                  </w:rPrChange>
                </w:rPr>
                <w:t xml:space="preserve">ООО </w:t>
              </w:r>
            </w:ins>
            <w:ins w:id="13" w:author="Тутынин Иван Юрьевич" w:date="2025-09-22T09:05:00Z">
              <w:r w:rsidR="007406E7" w:rsidRPr="004E5502">
                <w:rPr>
                  <w:rFonts w:ascii="Tahoma" w:hAnsi="Tahoma" w:cs="Tahoma"/>
                  <w:b/>
                  <w:color w:val="000000" w:themeColor="text1"/>
                  <w:sz w:val="20"/>
                  <w:rPrChange w:id="14" w:author="Тутынин Иван Юрьевич" w:date="2025-09-26T09:36:00Z">
                    <w:rPr>
                      <w:rFonts w:ascii="Tahoma" w:hAnsi="Tahoma" w:cs="Tahoma"/>
                      <w:b/>
                      <w:sz w:val="20"/>
                    </w:rPr>
                  </w:rPrChange>
                </w:rPr>
                <w:t>«</w:t>
              </w:r>
            </w:ins>
            <w:ins w:id="15" w:author="Тутынин Иван Юрьевич" w:date="2025-09-22T09:04:00Z">
              <w:r w:rsidR="007406E7" w:rsidRPr="004E5502">
                <w:rPr>
                  <w:rFonts w:ascii="Tahoma" w:hAnsi="Tahoma" w:cs="Tahoma"/>
                  <w:b/>
                  <w:color w:val="000000" w:themeColor="text1"/>
                  <w:sz w:val="20"/>
                  <w:rPrChange w:id="16" w:author="Тутынин Иван Юрьевич" w:date="2025-09-26T09:36:00Z">
                    <w:rPr>
                      <w:rFonts w:ascii="Tahoma" w:hAnsi="Tahoma" w:cs="Tahoma"/>
                      <w:b/>
                      <w:sz w:val="20"/>
                    </w:rPr>
                  </w:rPrChange>
                </w:rPr>
                <w:t>Санаторий</w:t>
              </w:r>
            </w:ins>
            <w:r w:rsidRPr="004E5502">
              <w:rPr>
                <w:rFonts w:ascii="Tahoma" w:hAnsi="Tahoma" w:cs="Tahoma"/>
                <w:b/>
                <w:color w:val="000000" w:themeColor="text1"/>
                <w:sz w:val="20"/>
                <w:rPrChange w:id="17" w:author="Тутынин Иван Юрьевич" w:date="2025-09-26T09:36:00Z">
                  <w:rPr>
                    <w:rFonts w:ascii="Tahoma" w:hAnsi="Tahoma" w:cs="Tahoma"/>
                    <w:b/>
                    <w:sz w:val="20"/>
                  </w:rPr>
                </w:rPrChange>
              </w:rPr>
              <w:t xml:space="preserve"> </w:t>
            </w:r>
            <w:ins w:id="18" w:author="Тутынин Иван Юрьевич" w:date="2025-09-22T09:05:00Z">
              <w:r w:rsidR="007406E7" w:rsidRPr="004E5502">
                <w:rPr>
                  <w:rFonts w:ascii="Tahoma" w:hAnsi="Tahoma" w:cs="Tahoma"/>
                  <w:b/>
                  <w:color w:val="000000" w:themeColor="text1"/>
                  <w:sz w:val="20"/>
                  <w:rPrChange w:id="19" w:author="Тутынин Иван Юрьевич" w:date="2025-09-26T09:36:00Z">
                    <w:rPr>
                      <w:rFonts w:ascii="Tahoma" w:hAnsi="Tahoma" w:cs="Tahoma"/>
                      <w:b/>
                      <w:sz w:val="20"/>
                    </w:rPr>
                  </w:rPrChange>
                </w:rPr>
                <w:t>«Заполярье»</w:t>
              </w:r>
            </w:ins>
            <w:del w:id="20" w:author="Тутынин Иван Юрьевич" w:date="2025-09-22T09:05:00Z">
              <w:r w:rsidRPr="004E5502" w:rsidDel="007406E7">
                <w:rPr>
                  <w:rFonts w:ascii="Tahoma" w:hAnsi="Tahoma" w:cs="Tahoma"/>
                  <w:color w:val="000000" w:themeColor="text1"/>
                  <w:sz w:val="20"/>
                  <w:rPrChange w:id="21" w:author="Тутынин Иван Юрьевич" w:date="2025-09-26T09:36:00Z">
                    <w:rPr>
                      <w:rFonts w:ascii="Tahoma" w:hAnsi="Tahoma" w:cs="Tahoma"/>
                      <w:color w:val="FF0000"/>
                      <w:sz w:val="20"/>
                    </w:rPr>
                  </w:rPrChange>
                </w:rPr>
                <w:delText>]</w:delText>
              </w:r>
              <w:r w:rsidRPr="004E5502" w:rsidDel="007406E7">
                <w:rPr>
                  <w:rFonts w:ascii="Tahoma" w:hAnsi="Tahoma" w:cs="Tahoma"/>
                  <w:b/>
                  <w:color w:val="000000" w:themeColor="text1"/>
                  <w:sz w:val="20"/>
                  <w:rPrChange w:id="22" w:author="Тутынин Иван Юрьевич" w:date="2025-09-26T09:36:00Z">
                    <w:rPr>
                      <w:rFonts w:ascii="Tahoma" w:hAnsi="Tahoma" w:cs="Tahoma"/>
                      <w:b/>
                      <w:sz w:val="20"/>
                    </w:rPr>
                  </w:rPrChange>
                </w:rPr>
                <w:delText xml:space="preserve"> </w:delText>
              </w:r>
              <w:r w:rsidRPr="004E5502" w:rsidDel="007406E7">
                <w:rPr>
                  <w:rFonts w:ascii="Tahoma" w:hAnsi="Tahoma" w:cs="Tahoma"/>
                  <w:color w:val="000000" w:themeColor="text1"/>
                  <w:sz w:val="20"/>
                  <w:rPrChange w:id="23" w:author="Тутынин Иван Юрьевич" w:date="2025-09-26T09:36:00Z">
                    <w:rPr>
                      <w:rFonts w:ascii="Tahoma" w:hAnsi="Tahoma" w:cs="Tahoma"/>
                      <w:color w:val="FF0000"/>
                      <w:sz w:val="20"/>
                    </w:rPr>
                  </w:rPrChange>
                </w:rPr>
                <w:delText>/</w:delText>
              </w:r>
              <w:r w:rsidRPr="004E5502" w:rsidDel="007406E7">
                <w:rPr>
                  <w:rFonts w:ascii="Tahoma" w:hAnsi="Tahoma" w:cs="Tahoma"/>
                  <w:b/>
                  <w:color w:val="000000" w:themeColor="text1"/>
                  <w:sz w:val="20"/>
                  <w:rPrChange w:id="24" w:author="Тутынин Иван Юрьевич" w:date="2025-09-26T09:36:00Z">
                    <w:rPr>
                      <w:rFonts w:ascii="Tahoma" w:hAnsi="Tahoma" w:cs="Tahoma"/>
                      <w:b/>
                      <w:sz w:val="20"/>
                    </w:rPr>
                  </w:rPrChange>
                </w:rPr>
                <w:delText xml:space="preserve"> </w:delText>
              </w:r>
              <w:r w:rsidR="009041B1" w:rsidRPr="004E5502" w:rsidDel="007406E7">
                <w:rPr>
                  <w:rFonts w:ascii="Tahoma" w:hAnsi="Tahoma" w:cs="Tahoma"/>
                  <w:b/>
                  <w:color w:val="000000" w:themeColor="text1"/>
                  <w:sz w:val="20"/>
                  <w:rPrChange w:id="25" w:author="Тутынин Иван Юрьевич" w:date="2025-09-26T09:36:00Z">
                    <w:rPr>
                      <w:rFonts w:ascii="Tahoma" w:hAnsi="Tahoma" w:cs="Tahoma"/>
                      <w:b/>
                      <w:sz w:val="20"/>
                    </w:rPr>
                  </w:rPrChange>
                </w:rPr>
                <w:delText xml:space="preserve">      </w:delText>
              </w:r>
              <w:r w:rsidRPr="004E5502" w:rsidDel="007406E7">
                <w:rPr>
                  <w:rFonts w:ascii="Tahoma" w:hAnsi="Tahoma" w:cs="Tahoma"/>
                  <w:color w:val="000000" w:themeColor="text1"/>
                  <w:sz w:val="20"/>
                  <w:rPrChange w:id="26" w:author="Тутынин Иван Юрьевич" w:date="2025-09-26T09:36:00Z">
                    <w:rPr>
                      <w:rFonts w:ascii="Tahoma" w:hAnsi="Tahoma" w:cs="Tahoma"/>
                      <w:color w:val="FF0000"/>
                      <w:sz w:val="20"/>
                    </w:rPr>
                  </w:rPrChange>
                </w:rPr>
                <w:delText>[</w:delText>
              </w:r>
              <w:r w:rsidRPr="004E5502" w:rsidDel="007406E7">
                <w:rPr>
                  <w:rFonts w:ascii="Tahoma" w:hAnsi="Tahoma" w:cs="Tahoma"/>
                  <w:b/>
                  <w:color w:val="000000" w:themeColor="text1"/>
                  <w:sz w:val="20"/>
                  <w:rPrChange w:id="27" w:author="Тутынин Иван Юрьевич" w:date="2025-09-26T09:36:00Z">
                    <w:rPr>
                      <w:rFonts w:ascii="Tahoma" w:hAnsi="Tahoma" w:cs="Tahoma"/>
                      <w:b/>
                      <w:sz w:val="20"/>
                    </w:rPr>
                  </w:rPrChange>
                </w:rPr>
                <w:delText xml:space="preserve"> РОКС НН </w:delText>
              </w:r>
              <w:r w:rsidRPr="004E5502" w:rsidDel="007406E7">
                <w:rPr>
                  <w:rFonts w:ascii="Tahoma" w:hAnsi="Tahoma" w:cs="Tahoma"/>
                  <w:color w:val="000000" w:themeColor="text1"/>
                  <w:sz w:val="20"/>
                  <w:rPrChange w:id="28" w:author="Тутынин Иван Юрьевич" w:date="2025-09-26T09:36:00Z">
                    <w:rPr>
                      <w:rFonts w:ascii="Tahoma" w:hAnsi="Tahoma" w:cs="Tahoma"/>
                      <w:color w:val="FF0000"/>
                      <w:sz w:val="20"/>
                    </w:rPr>
                  </w:rPrChange>
                </w:rPr>
                <w:delText>]</w:delText>
              </w:r>
              <w:r w:rsidRPr="004E5502" w:rsidDel="007406E7">
                <w:rPr>
                  <w:rFonts w:ascii="Tahoma" w:hAnsi="Tahoma" w:cs="Tahoma"/>
                  <w:b/>
                  <w:color w:val="000000" w:themeColor="text1"/>
                  <w:sz w:val="20"/>
                  <w:rPrChange w:id="29" w:author="Тутынин Иван Юрьевич" w:date="2025-09-26T09:36:00Z">
                    <w:rPr>
                      <w:rFonts w:ascii="Tahoma" w:hAnsi="Tahoma" w:cs="Tahoma"/>
                      <w:b/>
                      <w:sz w:val="20"/>
                    </w:rPr>
                  </w:rPrChange>
                </w:rPr>
                <w:delText xml:space="preserve"> </w:delText>
              </w:r>
              <w:r w:rsidRPr="004E5502" w:rsidDel="007406E7">
                <w:rPr>
                  <w:rStyle w:val="aff8"/>
                  <w:rFonts w:ascii="Tahoma" w:hAnsi="Tahoma" w:cs="Tahoma"/>
                  <w:bCs/>
                  <w:color w:val="000000" w:themeColor="text1"/>
                  <w:sz w:val="20"/>
                  <w:rPrChange w:id="30" w:author="Тутынин Иван Юрьевич" w:date="2025-09-26T09:36:00Z">
                    <w:rPr>
                      <w:rStyle w:val="aff8"/>
                      <w:rFonts w:ascii="Tahoma" w:hAnsi="Tahoma" w:cs="Tahoma"/>
                      <w:bCs/>
                      <w:color w:val="FF0000"/>
                      <w:sz w:val="20"/>
                    </w:rPr>
                  </w:rPrChange>
                </w:rPr>
                <w:footnoteReference w:id="4"/>
              </w:r>
            </w:del>
          </w:p>
          <w:p w14:paraId="3D4F7382" w14:textId="4F3B7772" w:rsidR="00704886" w:rsidRPr="004E5502" w:rsidRDefault="00704886" w:rsidP="00704886">
            <w:pPr>
              <w:widowControl w:val="0"/>
              <w:ind w:left="185"/>
              <w:rPr>
                <w:rFonts w:ascii="Tahoma" w:hAnsi="Tahoma" w:cs="Tahoma"/>
                <w:color w:val="000000" w:themeColor="text1"/>
                <w:sz w:val="20"/>
                <w:rPrChange w:id="33" w:author="Тутынин Иван Юрьевич" w:date="2025-09-26T09:36:00Z">
                  <w:rPr>
                    <w:rFonts w:ascii="Tahoma" w:hAnsi="Tahoma" w:cs="Tahoma"/>
                    <w:sz w:val="20"/>
                  </w:rPr>
                </w:rPrChange>
              </w:rPr>
            </w:pPr>
            <w:r w:rsidRPr="004E5502">
              <w:rPr>
                <w:rFonts w:ascii="Tahoma" w:hAnsi="Tahoma" w:cs="Tahoma"/>
                <w:color w:val="000000" w:themeColor="text1"/>
                <w:sz w:val="20"/>
                <w:rPrChange w:id="34" w:author="Тутынин Иван Юрьевич" w:date="2025-09-26T09:36:00Z">
                  <w:rPr>
                    <w:rFonts w:ascii="Tahoma" w:hAnsi="Tahoma" w:cs="Tahoma"/>
                    <w:sz w:val="20"/>
                  </w:rPr>
                </w:rPrChange>
              </w:rPr>
              <w:t>в лице</w:t>
            </w:r>
            <w:del w:id="35" w:author="Тутынин Иван Юрьевич" w:date="2025-09-22T09:06:00Z">
              <w:r w:rsidRPr="004E5502" w:rsidDel="007406E7">
                <w:rPr>
                  <w:rFonts w:ascii="Tahoma" w:hAnsi="Tahoma" w:cs="Tahoma"/>
                  <w:color w:val="000000" w:themeColor="text1"/>
                  <w:sz w:val="20"/>
                  <w:rPrChange w:id="36" w:author="Тутынин Иван Юрьевич" w:date="2025-09-26T09:36:00Z">
                    <w:rPr>
                      <w:rFonts w:ascii="Tahoma" w:hAnsi="Tahoma" w:cs="Tahoma"/>
                      <w:sz w:val="20"/>
                    </w:rPr>
                  </w:rPrChange>
                </w:rPr>
                <w:delText xml:space="preserve"> </w:delText>
              </w:r>
              <w:r w:rsidRPr="004E5502" w:rsidDel="007406E7">
                <w:rPr>
                  <w:rFonts w:ascii="Tahoma" w:hAnsi="Tahoma" w:cs="Tahoma"/>
                  <w:color w:val="000000" w:themeColor="text1"/>
                  <w:sz w:val="20"/>
                  <w:u w:color="FFFFFF" w:themeColor="background1"/>
                  <w:rPrChange w:id="37" w:author="Тутынин Иван Юрьевич" w:date="2025-09-26T09:36:00Z">
                    <w:rPr>
                      <w:rFonts w:ascii="Tahoma" w:hAnsi="Tahoma" w:cs="Tahoma"/>
                      <w:color w:val="FF0000"/>
                      <w:sz w:val="20"/>
                      <w:u w:color="FFFFFF" w:themeColor="background1"/>
                    </w:rPr>
                  </w:rPrChange>
                </w:rPr>
                <w:delText>[</w:delText>
              </w:r>
              <w:r w:rsidRPr="004E5502" w:rsidDel="007406E7">
                <w:rPr>
                  <w:rFonts w:ascii="Tahoma" w:hAnsi="Tahoma" w:cs="Tahoma"/>
                  <w:color w:val="000000" w:themeColor="text1"/>
                  <w:sz w:val="20"/>
                  <w:rPrChange w:id="38" w:author="Тутынин Иван Юрьевич" w:date="2025-09-26T09:36:00Z">
                    <w:rPr>
                      <w:rFonts w:ascii="Tahoma" w:hAnsi="Tahoma" w:cs="Tahoma"/>
                      <w:sz w:val="20"/>
                    </w:rPr>
                  </w:rPrChange>
                </w:rPr>
                <w:delText>•</w:delText>
              </w:r>
              <w:r w:rsidRPr="004E5502" w:rsidDel="007406E7">
                <w:rPr>
                  <w:rFonts w:ascii="Tahoma" w:hAnsi="Tahoma" w:cs="Tahoma"/>
                  <w:color w:val="000000" w:themeColor="text1"/>
                  <w:sz w:val="20"/>
                  <w:u w:color="FFFFFF" w:themeColor="background1"/>
                  <w:rPrChange w:id="39" w:author="Тутынин Иван Юрьевич" w:date="2025-09-26T09:36:00Z">
                    <w:rPr>
                      <w:rFonts w:ascii="Tahoma" w:hAnsi="Tahoma" w:cs="Tahoma"/>
                      <w:color w:val="FF0000"/>
                      <w:sz w:val="20"/>
                      <w:u w:color="FFFFFF" w:themeColor="background1"/>
                    </w:rPr>
                  </w:rPrChange>
                </w:rPr>
                <w:delText xml:space="preserve">] </w:delText>
              </w:r>
              <w:r w:rsidRPr="004E5502" w:rsidDel="007406E7">
                <w:rPr>
                  <w:rStyle w:val="aff8"/>
                  <w:rFonts w:ascii="Tahoma" w:hAnsi="Tahoma" w:cs="Tahoma"/>
                  <w:color w:val="000000" w:themeColor="text1"/>
                  <w:sz w:val="20"/>
                  <w:u w:color="FFFFFF" w:themeColor="background1"/>
                  <w:rPrChange w:id="40" w:author="Тутынин Иван Юрьевич" w:date="2025-09-26T09:36:00Z">
                    <w:rPr>
                      <w:rStyle w:val="aff8"/>
                      <w:rFonts w:ascii="Tahoma" w:hAnsi="Tahoma" w:cs="Tahoma"/>
                      <w:color w:val="FF0000"/>
                      <w:sz w:val="20"/>
                      <w:u w:color="FFFFFF" w:themeColor="background1"/>
                    </w:rPr>
                  </w:rPrChange>
                </w:rPr>
                <w:footnoteReference w:id="5"/>
              </w:r>
            </w:del>
            <w:ins w:id="43" w:author="Тутынин Иван Юрьевич" w:date="2025-09-22T09:06:00Z">
              <w:r w:rsidR="007406E7" w:rsidRPr="004E5502">
                <w:rPr>
                  <w:rFonts w:ascii="Tahoma" w:hAnsi="Tahoma" w:cs="Tahoma"/>
                  <w:color w:val="000000" w:themeColor="text1"/>
                  <w:sz w:val="20"/>
                  <w:u w:color="FFFFFF" w:themeColor="background1"/>
                  <w:rPrChange w:id="44" w:author="Тутынин Иван Юрьевич" w:date="2025-09-26T09:36:00Z">
                    <w:rPr>
                      <w:rFonts w:ascii="Tahoma" w:hAnsi="Tahoma" w:cs="Tahoma"/>
                      <w:color w:val="FF0000"/>
                      <w:sz w:val="20"/>
                      <w:u w:color="FFFFFF" w:themeColor="background1"/>
                    </w:rPr>
                  </w:rPrChange>
                </w:rPr>
                <w:t xml:space="preserve"> Генерального директора ООО «</w:t>
              </w:r>
              <w:proofErr w:type="spellStart"/>
              <w:r w:rsidR="007406E7" w:rsidRPr="004E5502">
                <w:rPr>
                  <w:rFonts w:ascii="Tahoma" w:hAnsi="Tahoma" w:cs="Tahoma"/>
                  <w:color w:val="000000" w:themeColor="text1"/>
                  <w:sz w:val="20"/>
                  <w:u w:color="FFFFFF" w:themeColor="background1"/>
                  <w:rPrChange w:id="45" w:author="Тутынин Иван Юрьевич" w:date="2025-09-26T09:36:00Z">
                    <w:rPr>
                      <w:rFonts w:ascii="Tahoma" w:hAnsi="Tahoma" w:cs="Tahoma"/>
                      <w:color w:val="FF0000"/>
                      <w:sz w:val="20"/>
                      <w:u w:color="FFFFFF" w:themeColor="background1"/>
                    </w:rPr>
                  </w:rPrChange>
                </w:rPr>
                <w:t>Норильскникельсервис</w:t>
              </w:r>
              <w:proofErr w:type="spellEnd"/>
              <w:r w:rsidR="007406E7" w:rsidRPr="004E5502">
                <w:rPr>
                  <w:rFonts w:ascii="Tahoma" w:hAnsi="Tahoma" w:cs="Tahoma"/>
                  <w:color w:val="000000" w:themeColor="text1"/>
                  <w:sz w:val="20"/>
                  <w:u w:color="FFFFFF" w:themeColor="background1"/>
                  <w:rPrChange w:id="46" w:author="Тутынин Иван Юрьевич" w:date="2025-09-26T09:36:00Z">
                    <w:rPr>
                      <w:rFonts w:ascii="Tahoma" w:hAnsi="Tahoma" w:cs="Tahoma"/>
                      <w:color w:val="FF0000"/>
                      <w:sz w:val="20"/>
                      <w:u w:color="FFFFFF" w:themeColor="background1"/>
                    </w:rPr>
                  </w:rPrChange>
                </w:rPr>
                <w:t xml:space="preserve">», управляющей организации ООО «Санаторий «Заполярье» </w:t>
              </w:r>
              <w:proofErr w:type="spellStart"/>
              <w:r w:rsidR="007406E7" w:rsidRPr="004E5502">
                <w:rPr>
                  <w:rFonts w:ascii="Tahoma" w:hAnsi="Tahoma" w:cs="Tahoma"/>
                  <w:color w:val="000000" w:themeColor="text1"/>
                  <w:sz w:val="20"/>
                  <w:u w:color="FFFFFF" w:themeColor="background1"/>
                  <w:rPrChange w:id="47" w:author="Тутынин Иван Юрьевич" w:date="2025-09-26T09:36:00Z">
                    <w:rPr>
                      <w:rFonts w:ascii="Tahoma" w:hAnsi="Tahoma" w:cs="Tahoma"/>
                      <w:color w:val="FF0000"/>
                      <w:sz w:val="20"/>
                      <w:u w:color="FFFFFF" w:themeColor="background1"/>
                    </w:rPr>
                  </w:rPrChange>
                </w:rPr>
                <w:t>Новакова</w:t>
              </w:r>
              <w:proofErr w:type="spellEnd"/>
              <w:r w:rsidR="007406E7" w:rsidRPr="004E5502">
                <w:rPr>
                  <w:rFonts w:ascii="Tahoma" w:hAnsi="Tahoma" w:cs="Tahoma"/>
                  <w:color w:val="000000" w:themeColor="text1"/>
                  <w:sz w:val="20"/>
                  <w:u w:color="FFFFFF" w:themeColor="background1"/>
                  <w:rPrChange w:id="48" w:author="Тутынин Иван Юрьевич" w:date="2025-09-26T09:36:00Z">
                    <w:rPr>
                      <w:rFonts w:ascii="Tahoma" w:hAnsi="Tahoma" w:cs="Tahoma"/>
                      <w:color w:val="FF0000"/>
                      <w:sz w:val="20"/>
                      <w:u w:color="FFFFFF" w:themeColor="background1"/>
                    </w:rPr>
                  </w:rPrChange>
                </w:rPr>
                <w:t xml:space="preserve"> Алексея Андреевича</w:t>
              </w:r>
            </w:ins>
            <w:r w:rsidRPr="004E5502">
              <w:rPr>
                <w:rFonts w:ascii="Tahoma" w:hAnsi="Tahoma" w:cs="Tahoma"/>
                <w:color w:val="000000" w:themeColor="text1"/>
                <w:sz w:val="20"/>
                <w:rPrChange w:id="49" w:author="Тутынин Иван Юрьевич" w:date="2025-09-26T09:36:00Z">
                  <w:rPr>
                    <w:rFonts w:ascii="Tahoma" w:hAnsi="Tahoma" w:cs="Tahoma"/>
                    <w:sz w:val="20"/>
                  </w:rPr>
                </w:rPrChange>
              </w:rPr>
              <w:t>,</w:t>
            </w:r>
          </w:p>
          <w:p w14:paraId="2C0F1A0B" w14:textId="1438E5F1" w:rsidR="00704886" w:rsidRPr="004E5502" w:rsidRDefault="00704886" w:rsidP="007406E7">
            <w:pPr>
              <w:widowControl w:val="0"/>
              <w:ind w:left="185"/>
              <w:rPr>
                <w:rFonts w:ascii="Tahoma" w:hAnsi="Tahoma" w:cs="Tahoma"/>
                <w:color w:val="000000" w:themeColor="text1"/>
                <w:sz w:val="20"/>
                <w:rPrChange w:id="50" w:author="Тутынин Иван Юрьевич" w:date="2025-09-26T09:36:00Z">
                  <w:rPr>
                    <w:rFonts w:ascii="Tahoma" w:hAnsi="Tahoma" w:cs="Tahoma"/>
                    <w:sz w:val="20"/>
                  </w:rPr>
                </w:rPrChange>
              </w:rPr>
            </w:pPr>
            <w:r w:rsidRPr="004E5502">
              <w:rPr>
                <w:rFonts w:ascii="Tahoma" w:hAnsi="Tahoma" w:cs="Tahoma"/>
                <w:color w:val="000000" w:themeColor="text1"/>
                <w:sz w:val="20"/>
                <w:rPrChange w:id="51" w:author="Тутынин Иван Юрьевич" w:date="2025-09-26T09:36:00Z">
                  <w:rPr>
                    <w:rFonts w:ascii="Tahoma" w:hAnsi="Tahoma" w:cs="Tahoma"/>
                    <w:sz w:val="20"/>
                  </w:rPr>
                </w:rPrChange>
              </w:rPr>
              <w:t xml:space="preserve">действующего на основании </w:t>
            </w:r>
            <w:ins w:id="52" w:author="Тутынин Иван Юрьевич" w:date="2025-09-22T09:06:00Z">
              <w:r w:rsidR="007406E7" w:rsidRPr="004E5502">
                <w:rPr>
                  <w:rFonts w:ascii="Tahoma" w:hAnsi="Tahoma" w:cs="Tahoma"/>
                  <w:color w:val="000000" w:themeColor="text1"/>
                  <w:sz w:val="20"/>
                  <w:rPrChange w:id="53" w:author="Тутынин Иван Юрьевич" w:date="2025-09-26T09:36:00Z">
                    <w:rPr>
                      <w:rFonts w:ascii="Tahoma" w:hAnsi="Tahoma" w:cs="Tahoma"/>
                      <w:sz w:val="20"/>
                    </w:rPr>
                  </w:rPrChange>
                </w:rPr>
                <w:t>Уставов ООО «Санаторий «Заполярье» и ООО «</w:t>
              </w:r>
              <w:proofErr w:type="spellStart"/>
              <w:r w:rsidR="007406E7" w:rsidRPr="004E5502">
                <w:rPr>
                  <w:rFonts w:ascii="Tahoma" w:hAnsi="Tahoma" w:cs="Tahoma"/>
                  <w:color w:val="000000" w:themeColor="text1"/>
                  <w:sz w:val="20"/>
                  <w:rPrChange w:id="54" w:author="Тутынин Иван Юрьевич" w:date="2025-09-26T09:36:00Z">
                    <w:rPr>
                      <w:rFonts w:ascii="Tahoma" w:hAnsi="Tahoma" w:cs="Tahoma"/>
                      <w:sz w:val="20"/>
                    </w:rPr>
                  </w:rPrChange>
                </w:rPr>
                <w:t>Норильскникельсервис</w:t>
              </w:r>
              <w:proofErr w:type="spellEnd"/>
              <w:r w:rsidR="007406E7" w:rsidRPr="004E5502">
                <w:rPr>
                  <w:rFonts w:ascii="Tahoma" w:hAnsi="Tahoma" w:cs="Tahoma"/>
                  <w:color w:val="000000" w:themeColor="text1"/>
                  <w:sz w:val="20"/>
                  <w:rPrChange w:id="55" w:author="Тутынин Иван Юрьевич" w:date="2025-09-26T09:36:00Z">
                    <w:rPr>
                      <w:rFonts w:ascii="Tahoma" w:hAnsi="Tahoma" w:cs="Tahoma"/>
                      <w:sz w:val="20"/>
                    </w:rPr>
                  </w:rPrChange>
                </w:rPr>
                <w:t>»</w:t>
              </w:r>
              <w:r w:rsidR="007406E7" w:rsidRPr="004E5502" w:rsidDel="007406E7">
                <w:rPr>
                  <w:rFonts w:ascii="Tahoma" w:hAnsi="Tahoma" w:cs="Tahoma"/>
                  <w:color w:val="000000" w:themeColor="text1"/>
                  <w:sz w:val="20"/>
                  <w:rPrChange w:id="56" w:author="Тутынин Иван Юрьевич" w:date="2025-09-26T09:36:00Z">
                    <w:rPr>
                      <w:rFonts w:ascii="Tahoma" w:hAnsi="Tahoma" w:cs="Tahoma"/>
                      <w:sz w:val="20"/>
                    </w:rPr>
                  </w:rPrChange>
                </w:rPr>
                <w:t xml:space="preserve"> </w:t>
              </w:r>
            </w:ins>
            <w:del w:id="57" w:author="Тутынин Иван Юрьевич" w:date="2025-09-22T09:06:00Z">
              <w:r w:rsidRPr="004E5502" w:rsidDel="007406E7">
                <w:rPr>
                  <w:rFonts w:ascii="Tahoma" w:hAnsi="Tahoma" w:cs="Tahoma"/>
                  <w:color w:val="000000" w:themeColor="text1"/>
                  <w:sz w:val="20"/>
                  <w:u w:color="FFFFFF" w:themeColor="background1"/>
                  <w:rPrChange w:id="58" w:author="Тутынин Иван Юрьевич" w:date="2025-09-26T09:36:00Z">
                    <w:rPr>
                      <w:rFonts w:ascii="Tahoma" w:hAnsi="Tahoma" w:cs="Tahoma"/>
                      <w:color w:val="FF0000"/>
                      <w:sz w:val="20"/>
                      <w:u w:color="FFFFFF" w:themeColor="background1"/>
                    </w:rPr>
                  </w:rPrChange>
                </w:rPr>
                <w:delText>[</w:delText>
              </w:r>
              <w:r w:rsidRPr="004E5502" w:rsidDel="007406E7">
                <w:rPr>
                  <w:rFonts w:ascii="Tahoma" w:hAnsi="Tahoma" w:cs="Tahoma"/>
                  <w:color w:val="000000" w:themeColor="text1"/>
                  <w:sz w:val="20"/>
                  <w:rPrChange w:id="59" w:author="Тутынин Иван Юрьевич" w:date="2025-09-26T09:36:00Z">
                    <w:rPr>
                      <w:rFonts w:ascii="Tahoma" w:hAnsi="Tahoma" w:cs="Tahoma"/>
                      <w:sz w:val="20"/>
                    </w:rPr>
                  </w:rPrChange>
                </w:rPr>
                <w:delText>•</w:delText>
              </w:r>
              <w:r w:rsidRPr="004E5502" w:rsidDel="007406E7">
                <w:rPr>
                  <w:rFonts w:ascii="Tahoma" w:hAnsi="Tahoma" w:cs="Tahoma"/>
                  <w:color w:val="000000" w:themeColor="text1"/>
                  <w:sz w:val="20"/>
                  <w:u w:color="FFFFFF" w:themeColor="background1"/>
                  <w:rPrChange w:id="60" w:author="Тутынин Иван Юрьевич" w:date="2025-09-26T09:36:00Z">
                    <w:rPr>
                      <w:rFonts w:ascii="Tahoma" w:hAnsi="Tahoma" w:cs="Tahoma"/>
                      <w:color w:val="FF0000"/>
                      <w:sz w:val="20"/>
                      <w:u w:color="FFFFFF" w:themeColor="background1"/>
                    </w:rPr>
                  </w:rPrChange>
                </w:rPr>
                <w:delText>]</w:delText>
              </w:r>
              <w:r w:rsidRPr="004E5502" w:rsidDel="007406E7">
                <w:rPr>
                  <w:rFonts w:ascii="Tahoma" w:hAnsi="Tahoma" w:cs="Tahoma"/>
                  <w:color w:val="000000" w:themeColor="text1"/>
                  <w:sz w:val="20"/>
                  <w:rPrChange w:id="61" w:author="Тутынин Иван Юрьевич" w:date="2025-09-26T09:36:00Z">
                    <w:rPr>
                      <w:rFonts w:ascii="Tahoma" w:hAnsi="Tahoma" w:cs="Tahoma"/>
                      <w:sz w:val="20"/>
                    </w:rPr>
                  </w:rPrChange>
                </w:rPr>
                <w:delText xml:space="preserve"> </w:delText>
              </w:r>
              <w:r w:rsidRPr="004E5502" w:rsidDel="007406E7">
                <w:rPr>
                  <w:rStyle w:val="aff8"/>
                  <w:rFonts w:ascii="Tahoma" w:hAnsi="Tahoma" w:cs="Tahoma"/>
                  <w:color w:val="000000" w:themeColor="text1"/>
                  <w:sz w:val="20"/>
                  <w:rPrChange w:id="62" w:author="Тутынин Иван Юрьевич" w:date="2025-09-26T09:36:00Z">
                    <w:rPr>
                      <w:rStyle w:val="aff8"/>
                      <w:rFonts w:ascii="Tahoma" w:hAnsi="Tahoma" w:cs="Tahoma"/>
                      <w:color w:val="FF0000"/>
                      <w:sz w:val="20"/>
                    </w:rPr>
                  </w:rPrChange>
                </w:rPr>
                <w:footnoteReference w:id="6"/>
              </w:r>
            </w:del>
          </w:p>
        </w:tc>
      </w:tr>
      <w:tr w:rsidR="00704886" w:rsidRPr="0046405C" w14:paraId="77AF7CE0" w14:textId="77777777" w:rsidTr="00704886">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39ABF82D" w14:textId="77777777" w:rsidR="00704886" w:rsidRPr="00A27C0E" w:rsidRDefault="00704886" w:rsidP="00704886">
            <w:pPr>
              <w:pStyle w:val="SL0CommentSimplawyer"/>
              <w:rPr>
                <w:sz w:val="20"/>
                <w:szCs w:val="20"/>
              </w:rPr>
            </w:pPr>
          </w:p>
          <w:p w14:paraId="155C9A76" w14:textId="77777777" w:rsidR="00704886" w:rsidRPr="00A27C0E" w:rsidRDefault="00704886" w:rsidP="00704886">
            <w:pPr>
              <w:pStyle w:val="SL0CommentSimplawyer"/>
              <w:rPr>
                <w:sz w:val="20"/>
                <w:szCs w:val="20"/>
              </w:rPr>
            </w:pPr>
            <w:r w:rsidRPr="00A27C0E">
              <w:rPr>
                <w:sz w:val="20"/>
                <w:szCs w:val="20"/>
              </w:rPr>
              <w:t>Подпись и печать</w:t>
            </w:r>
          </w:p>
        </w:tc>
        <w:tc>
          <w:tcPr>
            <w:tcW w:w="709" w:type="dxa"/>
            <w:gridSpan w:val="2"/>
            <w:tcMar>
              <w:left w:w="0" w:type="dxa"/>
            </w:tcMar>
          </w:tcPr>
          <w:p w14:paraId="1C9E589E" w14:textId="77777777" w:rsidR="00704886" w:rsidRPr="00A27C0E" w:rsidRDefault="00704886" w:rsidP="00704886">
            <w:pPr>
              <w:pStyle w:val="SL0CommentSimplawyer"/>
              <w:rPr>
                <w:sz w:val="20"/>
                <w:szCs w:val="20"/>
              </w:rPr>
            </w:pPr>
          </w:p>
        </w:tc>
        <w:tc>
          <w:tcPr>
            <w:tcW w:w="4536" w:type="dxa"/>
            <w:tcBorders>
              <w:bottom w:val="dotted" w:sz="4" w:space="0" w:color="A6A6A6" w:themeColor="background1" w:themeShade="A6"/>
            </w:tcBorders>
            <w:tcMar>
              <w:left w:w="0" w:type="dxa"/>
            </w:tcMar>
          </w:tcPr>
          <w:p w14:paraId="01BA5E46" w14:textId="77777777" w:rsidR="00704886" w:rsidRPr="004E5502" w:rsidRDefault="00704886" w:rsidP="00704886">
            <w:pPr>
              <w:pStyle w:val="SL0CommentSimplawyer"/>
              <w:rPr>
                <w:color w:val="000000" w:themeColor="text1"/>
                <w:sz w:val="20"/>
                <w:szCs w:val="20"/>
                <w:rPrChange w:id="65" w:author="Тутынин Иван Юрьевич" w:date="2025-09-26T09:36:00Z">
                  <w:rPr>
                    <w:sz w:val="20"/>
                    <w:szCs w:val="20"/>
                  </w:rPr>
                </w:rPrChange>
              </w:rPr>
            </w:pPr>
          </w:p>
          <w:p w14:paraId="65BF51BC" w14:textId="77777777" w:rsidR="00704886" w:rsidRPr="004E5502" w:rsidRDefault="00704886" w:rsidP="00704886">
            <w:pPr>
              <w:pStyle w:val="SL0CommentSimplawyer"/>
              <w:rPr>
                <w:color w:val="000000" w:themeColor="text1"/>
                <w:sz w:val="20"/>
                <w:szCs w:val="20"/>
                <w:rPrChange w:id="66" w:author="Тутынин Иван Юрьевич" w:date="2025-09-26T09:36:00Z">
                  <w:rPr>
                    <w:sz w:val="20"/>
                    <w:szCs w:val="20"/>
                  </w:rPr>
                </w:rPrChange>
              </w:rPr>
            </w:pPr>
            <w:r w:rsidRPr="004E5502">
              <w:rPr>
                <w:color w:val="000000" w:themeColor="text1"/>
                <w:sz w:val="20"/>
                <w:szCs w:val="20"/>
                <w:rPrChange w:id="67" w:author="Тутынин Иван Юрьевич" w:date="2025-09-26T09:36:00Z">
                  <w:rPr>
                    <w:sz w:val="20"/>
                    <w:szCs w:val="20"/>
                  </w:rPr>
                </w:rPrChange>
              </w:rPr>
              <w:t>Подпись и печать</w:t>
            </w:r>
          </w:p>
        </w:tc>
      </w:tr>
      <w:tr w:rsidR="00704886" w:rsidRPr="0046405C" w14:paraId="550A3252" w14:textId="77777777" w:rsidTr="00704886">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2569D94" w14:textId="77777777" w:rsidR="00704886" w:rsidRPr="00A27C0E" w:rsidRDefault="00704886" w:rsidP="00704886">
            <w:pPr>
              <w:pStyle w:val="af6"/>
              <w:rPr>
                <w:rFonts w:ascii="Tahoma" w:hAnsi="Tahoma" w:cs="Tahoma"/>
                <w:sz w:val="20"/>
              </w:rPr>
            </w:pPr>
          </w:p>
          <w:p w14:paraId="6FE80883" w14:textId="77777777" w:rsidR="00704886" w:rsidRPr="00A27C0E" w:rsidRDefault="00704886" w:rsidP="00704886">
            <w:pPr>
              <w:pStyle w:val="af6"/>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39B69F3" w14:textId="77777777" w:rsidR="00704886" w:rsidRPr="00A27C0E" w:rsidRDefault="00704886" w:rsidP="00704886">
            <w:pPr>
              <w:pStyle w:val="af6"/>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C3C5987" w14:textId="77777777" w:rsidR="00704886" w:rsidRPr="00A27C0E" w:rsidRDefault="00704886" w:rsidP="00704886">
            <w:pPr>
              <w:pStyle w:val="af6"/>
              <w:rPr>
                <w:rFonts w:ascii="Tahoma" w:hAnsi="Tahoma" w:cs="Tahoma"/>
                <w:sz w:val="20"/>
              </w:rPr>
            </w:pPr>
          </w:p>
          <w:p w14:paraId="62439078" w14:textId="77777777" w:rsidR="00704886" w:rsidRPr="00A27C0E" w:rsidRDefault="00704886" w:rsidP="00704886">
            <w:pPr>
              <w:pStyle w:val="af6"/>
              <w:rPr>
                <w:rFonts w:ascii="Tahoma" w:hAnsi="Tahoma" w:cs="Tahoma"/>
                <w:sz w:val="20"/>
              </w:rPr>
            </w:pPr>
          </w:p>
        </w:tc>
      </w:tr>
    </w:tbl>
    <w:p w14:paraId="03394EC2" w14:textId="77777777" w:rsidR="00704886" w:rsidRDefault="00704886" w:rsidP="00704886">
      <w:pPr>
        <w:autoSpaceDE w:val="0"/>
        <w:autoSpaceDN w:val="0"/>
        <w:adjustRightInd w:val="0"/>
        <w:jc w:val="center"/>
        <w:rPr>
          <w:i/>
          <w:szCs w:val="24"/>
        </w:rPr>
      </w:pPr>
    </w:p>
    <w:p w14:paraId="488F0938" w14:textId="77777777" w:rsidR="00704886" w:rsidRPr="001B3754" w:rsidRDefault="00704886" w:rsidP="00965D1F">
      <w:pPr>
        <w:pStyle w:val="affffffff5"/>
        <w:numPr>
          <w:ilvl w:val="0"/>
          <w:numId w:val="26"/>
        </w:numPr>
        <w:tabs>
          <w:tab w:val="clear" w:pos="6805"/>
        </w:tabs>
        <w:spacing w:before="120"/>
        <w:ind w:left="851" w:hanging="851"/>
        <w:rPr>
          <w:sz w:val="22"/>
          <w:szCs w:val="22"/>
        </w:rPr>
      </w:pPr>
      <w:r w:rsidRPr="007E4F11">
        <w:t>ПРЕДМЕТ</w:t>
      </w:r>
    </w:p>
    <w:p w14:paraId="326191A6" w14:textId="546C78AE" w:rsidR="00965D1F" w:rsidRDefault="00965D1F" w:rsidP="00965D1F">
      <w:pPr>
        <w:pStyle w:val="affffffff7"/>
        <w:numPr>
          <w:ilvl w:val="1"/>
          <w:numId w:val="26"/>
        </w:numPr>
        <w:tabs>
          <w:tab w:val="num" w:pos="851"/>
        </w:tabs>
        <w:ind w:left="851" w:hanging="851"/>
      </w:pPr>
      <w:r>
        <w:t>Поставщик</w:t>
      </w:r>
      <w:r w:rsidRPr="00851123">
        <w:t xml:space="preserve"> </w:t>
      </w:r>
      <w:r>
        <w:t>поставляет, а Покупатель оплачивает Товар (далее – Товар).</w:t>
      </w:r>
    </w:p>
    <w:p w14:paraId="0AA121ED" w14:textId="77777777" w:rsidR="008E5019" w:rsidRPr="0046405C" w:rsidRDefault="008E5019" w:rsidP="008E5019">
      <w:pPr>
        <w:pStyle w:val="affffffff5"/>
        <w:numPr>
          <w:ilvl w:val="0"/>
          <w:numId w:val="26"/>
        </w:numPr>
        <w:tabs>
          <w:tab w:val="clear" w:pos="6805"/>
          <w:tab w:val="num" w:pos="851"/>
        </w:tabs>
        <w:spacing w:before="120"/>
        <w:ind w:left="851" w:hanging="851"/>
      </w:pPr>
      <w:r w:rsidRPr="0046405C">
        <w:t>СРОК</w:t>
      </w:r>
    </w:p>
    <w:p w14:paraId="123A8B5C" w14:textId="77777777" w:rsidR="008E5019" w:rsidRPr="003143A7" w:rsidRDefault="008E5019" w:rsidP="008E5019">
      <w:pPr>
        <w:pStyle w:val="affffffff7"/>
        <w:numPr>
          <w:ilvl w:val="1"/>
          <w:numId w:val="26"/>
        </w:numPr>
        <w:tabs>
          <w:tab w:val="num" w:pos="851"/>
        </w:tabs>
        <w:ind w:left="851" w:hanging="851"/>
        <w:rPr>
          <w:bCs/>
        </w:rPr>
      </w:pPr>
      <w:r w:rsidRPr="0046405C">
        <w:t xml:space="preserve">Срок </w:t>
      </w:r>
      <w:r>
        <w:t xml:space="preserve">действия </w:t>
      </w:r>
      <w:r w:rsidRPr="0046405C">
        <w:t>Договора:</w:t>
      </w:r>
    </w:p>
    <w:p w14:paraId="6B01064F" w14:textId="32F2A47F" w:rsidR="00487411" w:rsidRPr="0046405C" w:rsidRDefault="00487411" w:rsidP="00B23887">
      <w:pPr>
        <w:pStyle w:val="affffffff7"/>
        <w:tabs>
          <w:tab w:val="clear" w:pos="851"/>
          <w:tab w:val="num" w:pos="6805"/>
        </w:tabs>
        <w:ind w:firstLine="0"/>
        <w:rPr>
          <w:bCs/>
        </w:rPr>
      </w:pPr>
      <w:del w:id="68" w:author="Тутынин Иван Юрьевич" w:date="2025-09-22T09:08:00Z">
        <w:r w:rsidRPr="00A61E93" w:rsidDel="007406E7">
          <w:rPr>
            <w:color w:val="FF0000"/>
          </w:rPr>
          <w:delText>[</w:delText>
        </w:r>
      </w:del>
      <w:ins w:id="69" w:author="Тутынин Иван Юрьевич" w:date="2025-09-22T09:07:00Z">
        <w:r w:rsidR="007406E7">
          <w:rPr>
            <w:color w:val="FF0000"/>
          </w:rPr>
          <w:t>Один календарный год</w:t>
        </w:r>
      </w:ins>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8E5019" w:rsidRPr="0046405C" w:rsidDel="007406E7" w14:paraId="63024325" w14:textId="45472A0B" w:rsidTr="005438B4">
        <w:trPr>
          <w:del w:id="70" w:author="Тутынин Иван Юрьевич" w:date="2025-09-22T09:07:00Z"/>
        </w:trPr>
        <w:tc>
          <w:tcPr>
            <w:tcW w:w="2410" w:type="dxa"/>
            <w:tcBorders>
              <w:right w:val="dotted" w:sz="4" w:space="0" w:color="A6A6A6" w:themeColor="background1" w:themeShade="A6"/>
            </w:tcBorders>
          </w:tcPr>
          <w:p w14:paraId="215C0641" w14:textId="67262A41" w:rsidR="008E5019" w:rsidRPr="00C83CE1" w:rsidDel="007406E7" w:rsidRDefault="007406E7" w:rsidP="005438B4">
            <w:pPr>
              <w:rPr>
                <w:del w:id="71" w:author="Тутынин Иван Юрьевич" w:date="2025-09-22T09:07:00Z"/>
                <w:rFonts w:ascii="Tahoma" w:hAnsi="Tahoma" w:cs="Tahoma"/>
                <w:sz w:val="20"/>
              </w:rPr>
            </w:pPr>
            <w:ins w:id="72" w:author="Тутынин Иван Юрьевич" w:date="2025-09-22T09:07:00Z">
              <w:r w:rsidRPr="00C83CE1" w:rsidDel="007406E7">
                <w:t xml:space="preserve"> </w:t>
              </w:r>
            </w:ins>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268A156" w14:textId="60E4D188" w:rsidR="008E5019" w:rsidRPr="00C83CE1" w:rsidDel="007406E7" w:rsidRDefault="008E5019" w:rsidP="005438B4">
            <w:pPr>
              <w:pStyle w:val="SL0Text8Simplawyer"/>
              <w:rPr>
                <w:del w:id="73" w:author="Тутынин Иван Юрьевич" w:date="2025-09-22T09:07:00Z"/>
                <w:sz w:val="20"/>
                <w:szCs w:val="20"/>
              </w:rPr>
            </w:pPr>
            <w:del w:id="74" w:author="Тутынин Иван Юрьевич" w:date="2025-09-22T09:07:00Z">
              <w:r w:rsidRPr="00C83CE1" w:rsidDel="007406E7">
                <w:rPr>
                  <w:sz w:val="20"/>
                  <w:szCs w:val="20"/>
                </w:rPr>
                <w:delText>с </w:delText>
              </w:r>
              <w:r w:rsidRPr="007F26A6" w:rsidDel="007406E7">
                <w:rPr>
                  <w:color w:val="FF0000"/>
                  <w:sz w:val="20"/>
                  <w:szCs w:val="20"/>
                </w:rPr>
                <w:delText>[</w:delText>
              </w:r>
              <w:r w:rsidRPr="0046405C" w:rsidDel="007406E7">
                <w:rPr>
                  <w:bCs/>
                  <w:sz w:val="20"/>
                  <w:szCs w:val="20"/>
                </w:rPr>
                <w:delText>•</w:delText>
              </w:r>
              <w:r w:rsidRPr="007F26A6" w:rsidDel="007406E7">
                <w:rPr>
                  <w:color w:val="FF0000"/>
                  <w:sz w:val="20"/>
                  <w:szCs w:val="20"/>
                </w:rPr>
                <w:delText>]</w:delText>
              </w:r>
              <w:r w:rsidRPr="00ED7CBF" w:rsidDel="007406E7">
                <w:rPr>
                  <w:rStyle w:val="aff8"/>
                  <w:color w:val="FF0000"/>
                  <w:sz w:val="20"/>
                  <w:szCs w:val="20"/>
                </w:rPr>
                <w:footnoteReference w:id="7"/>
              </w:r>
              <w:r w:rsidRPr="00C83CE1" w:rsidDel="007406E7">
                <w:rPr>
                  <w:sz w:val="20"/>
                  <w:szCs w:val="20"/>
                </w:rPr>
                <w:delText xml:space="preserve"> по </w:delText>
              </w:r>
              <w:r w:rsidRPr="007F26A6" w:rsidDel="007406E7">
                <w:rPr>
                  <w:color w:val="FF0000"/>
                  <w:sz w:val="20"/>
                  <w:szCs w:val="20"/>
                </w:rPr>
                <w:delText>[</w:delText>
              </w:r>
              <w:r w:rsidRPr="0046405C" w:rsidDel="007406E7">
                <w:rPr>
                  <w:bCs/>
                  <w:sz w:val="20"/>
                  <w:szCs w:val="20"/>
                </w:rPr>
                <w:delText>•</w:delText>
              </w:r>
              <w:r w:rsidRPr="007F26A6" w:rsidDel="007406E7">
                <w:rPr>
                  <w:color w:val="FF0000"/>
                  <w:sz w:val="20"/>
                  <w:szCs w:val="20"/>
                </w:rPr>
                <w:delText>]</w:delText>
              </w:r>
              <w:r w:rsidDel="007406E7">
                <w:delText xml:space="preserve"> </w:delText>
              </w:r>
              <w:r w:rsidRPr="00ED7CBF" w:rsidDel="007406E7">
                <w:rPr>
                  <w:rStyle w:val="aff8"/>
                  <w:color w:val="FF0000"/>
                  <w:sz w:val="20"/>
                  <w:szCs w:val="20"/>
                </w:rPr>
                <w:footnoteReference w:id="8"/>
              </w:r>
            </w:del>
          </w:p>
        </w:tc>
      </w:tr>
    </w:tbl>
    <w:p w14:paraId="68D6D9A6" w14:textId="3716C1B3" w:rsidR="00487411" w:rsidDel="007406E7" w:rsidRDefault="00487411" w:rsidP="00B23887">
      <w:pPr>
        <w:pStyle w:val="affffffff7"/>
        <w:tabs>
          <w:tab w:val="clear" w:pos="851"/>
          <w:tab w:val="num" w:pos="6805"/>
        </w:tabs>
        <w:ind w:firstLine="0"/>
        <w:rPr>
          <w:del w:id="79" w:author="Тутынин Иван Юрьевич" w:date="2025-09-22T09:07:00Z"/>
          <w:color w:val="FF0000"/>
          <w:u w:color="FFFFFF" w:themeColor="background1"/>
          <w:lang w:val="en-US"/>
        </w:rPr>
      </w:pPr>
      <w:del w:id="80" w:author="Тутынин Иван Юрьевич" w:date="2025-09-22T09:07:00Z">
        <w:r w:rsidRPr="00701CAC" w:rsidDel="007406E7">
          <w:rPr>
            <w:color w:val="FF0000"/>
            <w:u w:color="FFFFFF" w:themeColor="background1"/>
          </w:rPr>
          <w:delText>]</w:delText>
        </w:r>
        <w:r w:rsidDel="007406E7">
          <w:rPr>
            <w:color w:val="FF0000"/>
            <w:u w:color="FFFFFF" w:themeColor="background1"/>
            <w:lang w:val="en-US"/>
          </w:rPr>
          <w:delText xml:space="preserve"> </w:delText>
        </w:r>
      </w:del>
    </w:p>
    <w:p w14:paraId="1568B523" w14:textId="6532C115" w:rsidR="00487411" w:rsidRPr="00B23887" w:rsidDel="007406E7" w:rsidRDefault="00487411" w:rsidP="00B23887">
      <w:pPr>
        <w:pStyle w:val="affffffff7"/>
        <w:tabs>
          <w:tab w:val="clear" w:pos="851"/>
          <w:tab w:val="num" w:pos="6805"/>
        </w:tabs>
        <w:ind w:firstLine="0"/>
        <w:rPr>
          <w:del w:id="81" w:author="Тутынин Иван Юрьевич" w:date="2025-09-22T09:07:00Z"/>
          <w:color w:val="FF0000"/>
          <w:lang w:val="en-US"/>
        </w:rPr>
      </w:pPr>
      <w:del w:id="82" w:author="Тутынин Иван Юрьевич" w:date="2025-09-22T09:07:00Z">
        <w:r w:rsidDel="007406E7">
          <w:rPr>
            <w:color w:val="FF0000"/>
            <w:u w:color="FFFFFF" w:themeColor="background1"/>
            <w:lang w:val="en-US"/>
          </w:rPr>
          <w:delText>/</w:delText>
        </w:r>
      </w:del>
    </w:p>
    <w:p w14:paraId="6CF9AE8B" w14:textId="329F476A" w:rsidR="002D5247" w:rsidRPr="00B23887" w:rsidRDefault="002D5247" w:rsidP="00B23887">
      <w:pPr>
        <w:pStyle w:val="affffffff7"/>
        <w:tabs>
          <w:tab w:val="clear" w:pos="851"/>
          <w:tab w:val="num" w:pos="6805"/>
        </w:tabs>
        <w:ind w:firstLine="0"/>
      </w:pPr>
      <w:proofErr w:type="gramStart"/>
      <w:r w:rsidRPr="002D5247">
        <w:rPr>
          <w:color w:val="FF0000"/>
        </w:rPr>
        <w:t>[</w:t>
      </w:r>
      <w:r w:rsidR="009041B1">
        <w:rPr>
          <w:color w:val="FF0000"/>
        </w:rPr>
        <w:t xml:space="preserve"> </w:t>
      </w:r>
      <w:r w:rsidR="00487411">
        <w:t>Д</w:t>
      </w:r>
      <w:r w:rsidRPr="002F68A6">
        <w:t>оговор</w:t>
      </w:r>
      <w:proofErr w:type="gramEnd"/>
      <w:r w:rsidRPr="002F68A6">
        <w:t xml:space="preserve"> вступает в силу с момента его подписания Сторонами и действует до полного исполнения ими своих обязательств.</w:t>
      </w:r>
      <w:r w:rsidRPr="00DA4B61">
        <w:rPr>
          <w:color w:val="FF0000"/>
        </w:rPr>
        <w:t xml:space="preserve"> </w:t>
      </w:r>
      <w:r w:rsidRPr="00D95C70">
        <w:rPr>
          <w:color w:val="FF0000"/>
        </w:rPr>
        <w:t>]</w:t>
      </w:r>
    </w:p>
    <w:p w14:paraId="41A9F87E" w14:textId="12005A92" w:rsidR="00A61E93" w:rsidRPr="00267D8A" w:rsidRDefault="00701CAC" w:rsidP="00A61E93">
      <w:pPr>
        <w:pStyle w:val="affffffff7"/>
        <w:numPr>
          <w:ilvl w:val="1"/>
          <w:numId w:val="26"/>
        </w:numPr>
        <w:tabs>
          <w:tab w:val="num" w:pos="851"/>
        </w:tabs>
        <w:ind w:left="851" w:hanging="851"/>
      </w:pPr>
      <w:r w:rsidRPr="00D95C70" w:rsidDel="00701CAC">
        <w:rPr>
          <w:color w:val="FF0000"/>
        </w:rPr>
        <w:t xml:space="preserve"> </w:t>
      </w:r>
      <w:proofErr w:type="gramStart"/>
      <w:r w:rsidR="00A61E93" w:rsidRPr="00A61E93">
        <w:rPr>
          <w:color w:val="FF0000"/>
        </w:rPr>
        <w:t>[</w:t>
      </w:r>
      <w:r w:rsidR="009041B1">
        <w:rPr>
          <w:color w:val="FF0000"/>
        </w:rPr>
        <w:t xml:space="preserve"> </w:t>
      </w:r>
      <w:r w:rsidR="00A61E93" w:rsidRPr="0046405C">
        <w:t>Условия</w:t>
      </w:r>
      <w:proofErr w:type="gramEnd"/>
      <w:r w:rsidR="00A61E93" w:rsidRPr="0046405C">
        <w:t xml:space="preserve"> Договора распространяются на отношения Сторон, возникшие с </w:t>
      </w:r>
      <w:r w:rsidR="00A61E93" w:rsidRPr="00A61E93">
        <w:rPr>
          <w:color w:val="FF0000"/>
        </w:rPr>
        <w:t>[</w:t>
      </w:r>
      <w:r w:rsidR="00A61E93" w:rsidRPr="0046405C">
        <w:t>•</w:t>
      </w:r>
      <w:r w:rsidR="00A61E93" w:rsidRPr="00A61E93">
        <w:rPr>
          <w:color w:val="FF0000"/>
        </w:rPr>
        <w:t>]</w:t>
      </w:r>
      <w:r w:rsidR="00A61E93">
        <w:t xml:space="preserve">. </w:t>
      </w:r>
      <w:r w:rsidR="00A61E93" w:rsidRPr="00267D8A">
        <w:rPr>
          <w:color w:val="FF0000"/>
        </w:rPr>
        <w:t>]</w:t>
      </w:r>
      <w:r w:rsidRPr="00267D8A">
        <w:rPr>
          <w:rStyle w:val="aff8"/>
          <w:color w:val="FF0000"/>
        </w:rPr>
        <w:footnoteReference w:id="9"/>
      </w:r>
    </w:p>
    <w:p w14:paraId="30AEC620" w14:textId="6228F474" w:rsidR="00F4560B" w:rsidRPr="00B7517A" w:rsidRDefault="00424559" w:rsidP="00F4560B">
      <w:pPr>
        <w:pStyle w:val="affffffff5"/>
        <w:numPr>
          <w:ilvl w:val="0"/>
          <w:numId w:val="26"/>
        </w:numPr>
        <w:tabs>
          <w:tab w:val="clear" w:pos="6805"/>
          <w:tab w:val="num" w:pos="851"/>
        </w:tabs>
        <w:spacing w:before="120"/>
        <w:ind w:left="851" w:hanging="851"/>
        <w:rPr>
          <w:b w:val="0"/>
          <w:color w:val="FF0000"/>
          <w:vertAlign w:val="superscript"/>
        </w:rPr>
      </w:pPr>
      <w:r w:rsidRPr="00730E86">
        <w:rPr>
          <w:b w:val="0"/>
          <w:bCs w:val="0"/>
          <w:color w:val="FF0000"/>
        </w:rPr>
        <w:t>[</w:t>
      </w:r>
      <w:r w:rsidRPr="00B7517A">
        <w:rPr>
          <w:color w:val="FF0000"/>
        </w:rPr>
        <w:t xml:space="preserve"> </w:t>
      </w:r>
      <w:r w:rsidR="00F4560B">
        <w:t>ЦЕНА</w:t>
      </w:r>
      <w:r w:rsidR="008E5019">
        <w:t xml:space="preserve"> ДОГОВОРА</w:t>
      </w:r>
      <w:r w:rsidRPr="00B7517A">
        <w:rPr>
          <w:b w:val="0"/>
          <w:color w:val="FF0000"/>
          <w:vertAlign w:val="superscript"/>
        </w:rPr>
        <w:footnoteReference w:id="10"/>
      </w:r>
    </w:p>
    <w:p w14:paraId="3BF396FC" w14:textId="5836E992" w:rsidR="00FE3A10" w:rsidRPr="00D17CB8" w:rsidRDefault="00B32B46" w:rsidP="00424559">
      <w:pPr>
        <w:pStyle w:val="affffffff7"/>
        <w:numPr>
          <w:ilvl w:val="1"/>
          <w:numId w:val="26"/>
        </w:numPr>
        <w:tabs>
          <w:tab w:val="num" w:pos="851"/>
        </w:tabs>
        <w:ind w:left="851" w:hanging="851"/>
      </w:pPr>
      <w:r w:rsidRPr="00AB7409">
        <w:t xml:space="preserve">Предельная общая </w:t>
      </w:r>
      <w:r w:rsidR="00424559">
        <w:t>стоимость</w:t>
      </w:r>
      <w:r w:rsidRPr="00AB7409">
        <w:t xml:space="preserve"> </w:t>
      </w:r>
      <w:r>
        <w:t xml:space="preserve">Товара </w:t>
      </w:r>
      <w:r w:rsidRPr="00AB7409">
        <w:t xml:space="preserve">по </w:t>
      </w:r>
      <w:r>
        <w:t>Д</w:t>
      </w:r>
      <w:r w:rsidRPr="00AB7409">
        <w:t>оговору не может превышать</w:t>
      </w:r>
      <w:r w:rsidR="00424559">
        <w:t>:</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5F29B1" w:rsidRPr="00491259" w14:paraId="1C6C1E32" w14:textId="77777777" w:rsidTr="005438B4">
        <w:trPr>
          <w:tblHeader/>
        </w:trPr>
        <w:tc>
          <w:tcPr>
            <w:tcW w:w="2694" w:type="dxa"/>
            <w:tcBorders>
              <w:bottom w:val="dotted" w:sz="4" w:space="0" w:color="A6A6A6" w:themeColor="background1" w:themeShade="A6"/>
            </w:tcBorders>
            <w:shd w:val="clear" w:color="auto" w:fill="auto"/>
          </w:tcPr>
          <w:p w14:paraId="0AF427D4" w14:textId="77777777" w:rsidR="005F29B1" w:rsidRPr="002D08D3" w:rsidRDefault="005F29B1" w:rsidP="005F29B1">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730E86">
              <w:rPr>
                <w:rStyle w:val="aff8"/>
                <w:rFonts w:ascii="Tahoma" w:hAnsi="Tahoma" w:cs="Tahoma"/>
                <w:color w:val="FF0000"/>
                <w:sz w:val="20"/>
                <w:lang w:val="en-US"/>
              </w:rPr>
              <w:footnoteReference w:id="11"/>
            </w:r>
          </w:p>
        </w:tc>
        <w:tc>
          <w:tcPr>
            <w:tcW w:w="3118" w:type="dxa"/>
            <w:tcBorders>
              <w:bottom w:val="dotted" w:sz="4" w:space="0" w:color="A6A6A6" w:themeColor="background1" w:themeShade="A6"/>
            </w:tcBorders>
            <w:shd w:val="clear" w:color="auto" w:fill="auto"/>
          </w:tcPr>
          <w:p w14:paraId="53A8A12B" w14:textId="77777777" w:rsidR="005F29B1" w:rsidRPr="002D08D3" w:rsidRDefault="005F29B1" w:rsidP="005F29B1">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730E86">
              <w:rPr>
                <w:rStyle w:val="aff8"/>
                <w:rFonts w:ascii="Tahoma" w:hAnsi="Tahoma" w:cs="Tahoma"/>
                <w:color w:val="FF0000"/>
                <w:sz w:val="20"/>
              </w:rPr>
              <w:footnoteReference w:id="12"/>
            </w:r>
          </w:p>
        </w:tc>
        <w:tc>
          <w:tcPr>
            <w:tcW w:w="3260" w:type="dxa"/>
            <w:tcBorders>
              <w:bottom w:val="dotted" w:sz="4" w:space="0" w:color="A6A6A6" w:themeColor="background1" w:themeShade="A6"/>
            </w:tcBorders>
            <w:shd w:val="clear" w:color="auto" w:fill="auto"/>
            <w:tcMar>
              <w:right w:w="0" w:type="dxa"/>
            </w:tcMar>
          </w:tcPr>
          <w:p w14:paraId="073BCE75" w14:textId="17B39CCF" w:rsidR="005F29B1" w:rsidRPr="002D08D3" w:rsidRDefault="005F29B1" w:rsidP="005F29B1">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sidR="00CE0ED6">
              <w:rPr>
                <w:rFonts w:ascii="Tahoma" w:hAnsi="Tahoma" w:cs="Tahoma"/>
                <w:color w:val="FF0000"/>
                <w:sz w:val="20"/>
                <w:lang w:eastAsia="en-US"/>
              </w:rPr>
              <w:t xml:space="preserve"> </w:t>
            </w:r>
            <w:r w:rsidR="00CE0ED6">
              <w:rPr>
                <w:rStyle w:val="aff8"/>
                <w:rFonts w:ascii="Tahoma" w:hAnsi="Tahoma" w:cs="Tahoma"/>
                <w:color w:val="FF0000"/>
                <w:sz w:val="20"/>
                <w:lang w:eastAsia="en-US"/>
              </w:rPr>
              <w:footnoteReference w:id="13"/>
            </w:r>
          </w:p>
        </w:tc>
      </w:tr>
      <w:tr w:rsidR="005F29B1" w:rsidRPr="00491259" w14:paraId="68E093D3" w14:textId="77777777" w:rsidTr="005438B4">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ACF26C6" w14:textId="7F1A088D" w:rsidR="005F29B1" w:rsidRPr="002D08D3"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00694CDD">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00694CDD">
              <w:rPr>
                <w:rFonts w:ascii="Tahoma" w:hAnsi="Tahoma" w:cs="Tahoma"/>
                <w:sz w:val="20"/>
                <w:lang w:val="en-US"/>
              </w:rPr>
              <w:t xml:space="preserve">] </w:t>
            </w:r>
            <w:r w:rsidRPr="00730E86">
              <w:rPr>
                <w:rStyle w:val="aff8"/>
                <w:rFonts w:ascii="Tahoma" w:hAnsi="Tahoma" w:cs="Tahoma"/>
                <w:color w:val="FF0000"/>
                <w:sz w:val="20"/>
              </w:rPr>
              <w:footnoteReference w:id="14"/>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80F661F" w14:textId="47EA35D9" w:rsidR="005F29B1" w:rsidRPr="00491259" w:rsidRDefault="005F29B1" w:rsidP="005F29B1">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00694CDD" w:rsidRPr="00730E86">
              <w:rPr>
                <w:rFonts w:ascii="Tahoma" w:hAnsi="Tahoma" w:cs="Tahoma"/>
                <w:color w:val="FF0000"/>
                <w:sz w:val="20"/>
              </w:rPr>
              <w:t>[</w:t>
            </w:r>
            <w:r w:rsidR="00694CDD" w:rsidRPr="001F73FF">
              <w:rPr>
                <w:rFonts w:ascii="Tahoma" w:hAnsi="Tahoma" w:cs="Tahoma"/>
                <w:sz w:val="20"/>
                <w:highlight w:val="darkCyan"/>
              </w:rPr>
              <w:t xml:space="preserve"> </w:t>
            </w:r>
            <w:r w:rsidRPr="00B23887">
              <w:rPr>
                <w:rFonts w:ascii="Tahoma" w:hAnsi="Tahoma" w:cs="Tahoma"/>
                <w:sz w:val="20"/>
                <w:highlight w:val="darkCyan"/>
              </w:rPr>
              <w:t>₽</w:t>
            </w:r>
            <w:r w:rsidR="00694CDD" w:rsidRPr="001F73FF">
              <w:rPr>
                <w:rFonts w:ascii="Tahoma" w:hAnsi="Tahoma" w:cs="Tahoma"/>
                <w:sz w:val="20"/>
                <w:highlight w:val="darkCyan"/>
              </w:rPr>
              <w:t xml:space="preserve"> </w:t>
            </w:r>
            <w:r w:rsidR="00694CDD"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15"/>
            </w:r>
          </w:p>
          <w:p w14:paraId="01CDBE8F" w14:textId="77777777" w:rsidR="005F29B1" w:rsidRPr="00491259" w:rsidRDefault="005F29B1" w:rsidP="005F29B1">
            <w:pPr>
              <w:spacing w:after="120"/>
              <w:rPr>
                <w:rFonts w:ascii="Tahoma" w:hAnsi="Tahoma" w:cs="Tahoma"/>
                <w:color w:val="FF0000"/>
                <w:sz w:val="20"/>
              </w:rPr>
            </w:pPr>
            <w:r w:rsidRPr="00491259">
              <w:rPr>
                <w:rFonts w:ascii="Tahoma" w:hAnsi="Tahoma" w:cs="Tahoma"/>
                <w:color w:val="FF0000"/>
                <w:sz w:val="20"/>
              </w:rPr>
              <w:t>/</w:t>
            </w:r>
          </w:p>
          <w:p w14:paraId="4D141AD6" w14:textId="7F0BA8E5" w:rsidR="005F29B1" w:rsidRPr="00491259" w:rsidRDefault="005F29B1" w:rsidP="005F29B1">
            <w:pPr>
              <w:spacing w:after="120"/>
              <w:rPr>
                <w:rFonts w:ascii="Tahoma" w:hAnsi="Tahoma" w:cs="Tahoma"/>
                <w:sz w:val="20"/>
              </w:rPr>
            </w:pPr>
            <w:proofErr w:type="gramStart"/>
            <w:r w:rsidRPr="00491259">
              <w:rPr>
                <w:rFonts w:ascii="Tahoma" w:hAnsi="Tahoma" w:cs="Tahoma"/>
                <w:color w:val="FF0000"/>
                <w:sz w:val="20"/>
              </w:rPr>
              <w:t>[</w:t>
            </w:r>
            <w:r w:rsidR="009041B1">
              <w:rPr>
                <w:rFonts w:ascii="Tahoma" w:hAnsi="Tahoma" w:cs="Tahoma"/>
                <w:color w:val="FF0000"/>
                <w:sz w:val="20"/>
              </w:rPr>
              <w:t xml:space="preserve"> </w:t>
            </w:r>
            <w:r w:rsidRPr="00491259">
              <w:rPr>
                <w:rFonts w:ascii="Tahoma" w:hAnsi="Tahoma" w:cs="Tahoma"/>
                <w:sz w:val="20"/>
              </w:rPr>
              <w:t>НДС</w:t>
            </w:r>
            <w:proofErr w:type="gramEnd"/>
            <w:r w:rsidRPr="00491259">
              <w:rPr>
                <w:rFonts w:ascii="Tahoma" w:hAnsi="Tahoma" w:cs="Tahoma"/>
                <w:sz w:val="20"/>
              </w:rPr>
              <w:t xml:space="preserve"> не облагается на основании </w:t>
            </w:r>
            <w:r w:rsidR="009041B1" w:rsidRPr="00491259">
              <w:rPr>
                <w:rFonts w:ascii="Tahoma" w:hAnsi="Tahoma" w:cs="Tahoma"/>
                <w:color w:val="FF0000"/>
                <w:sz w:val="20"/>
              </w:rPr>
              <w:t>[</w:t>
            </w:r>
            <w:r w:rsidR="009041B1">
              <w:rPr>
                <w:rFonts w:ascii="Tahoma" w:hAnsi="Tahoma" w:cs="Tahoma"/>
                <w:color w:val="FF0000"/>
                <w:sz w:val="20"/>
              </w:rPr>
              <w:t xml:space="preserve"> </w:t>
            </w:r>
            <w:proofErr w:type="spellStart"/>
            <w:r w:rsidRPr="00491259">
              <w:rPr>
                <w:rFonts w:ascii="Tahoma" w:hAnsi="Tahoma" w:cs="Tahoma"/>
                <w:sz w:val="20"/>
              </w:rPr>
              <w:t>пп</w:t>
            </w:r>
            <w:proofErr w:type="spellEnd"/>
            <w:r w:rsidRPr="00491259">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009041B1">
              <w:rPr>
                <w:rFonts w:ascii="Tahoma" w:hAnsi="Tahoma" w:cs="Tahoma"/>
                <w:color w:val="FF0000"/>
                <w:sz w:val="20"/>
              </w:rPr>
              <w:t xml:space="preserve"> </w:t>
            </w:r>
            <w:r w:rsidR="009041B1" w:rsidRPr="00491259">
              <w:rPr>
                <w:rFonts w:ascii="Tahoma" w:hAnsi="Tahoma" w:cs="Tahoma"/>
                <w:color w:val="FF0000"/>
                <w:sz w:val="20"/>
              </w:rPr>
              <w:t>]</w:t>
            </w:r>
            <w:r w:rsidRPr="00491259">
              <w:rPr>
                <w:rFonts w:ascii="Tahoma" w:hAnsi="Tahoma" w:cs="Tahoma"/>
                <w:sz w:val="20"/>
              </w:rPr>
              <w:t xml:space="preserve"> п.</w:t>
            </w:r>
            <w:r w:rsidR="00450F95"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 </w:t>
            </w:r>
            <w:bookmarkStart w:id="83" w:name="_Ref160720686"/>
            <w:r w:rsidRPr="00491259">
              <w:rPr>
                <w:rFonts w:ascii="Tahoma" w:hAnsi="Tahoma" w:cs="Tahoma"/>
                <w:color w:val="FF0000"/>
                <w:sz w:val="20"/>
              </w:rPr>
              <w:t xml:space="preserve">] </w:t>
            </w:r>
            <w:r w:rsidRPr="00730E86">
              <w:rPr>
                <w:rStyle w:val="aff8"/>
                <w:rFonts w:ascii="Tahoma" w:hAnsi="Tahoma" w:cs="Tahoma"/>
                <w:color w:val="FF0000"/>
                <w:sz w:val="20"/>
              </w:rPr>
              <w:footnoteReference w:id="16"/>
            </w:r>
            <w:bookmarkEnd w:id="83"/>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17566800" w14:textId="59031716" w:rsidR="005F29B1" w:rsidRPr="00491259" w:rsidRDefault="005F29B1" w:rsidP="005F29B1">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sidR="00694CDD" w:rsidRPr="00730E86">
              <w:rPr>
                <w:rFonts w:ascii="Tahoma" w:hAnsi="Tahoma" w:cs="Tahoma"/>
                <w:bCs/>
                <w:color w:val="FF0000"/>
                <w:sz w:val="20"/>
                <w:lang w:val="en-US"/>
              </w:rPr>
              <w:t>[</w:t>
            </w:r>
            <w:r w:rsidR="00694CDD">
              <w:rPr>
                <w:rFonts w:ascii="Tahoma" w:hAnsi="Tahoma" w:cs="Tahoma"/>
                <w:bCs/>
                <w:sz w:val="20"/>
                <w:lang w:val="en-US"/>
              </w:rPr>
              <w:t xml:space="preserve"> </w:t>
            </w:r>
            <w:r w:rsidRPr="00491259">
              <w:rPr>
                <w:rFonts w:ascii="Tahoma" w:hAnsi="Tahoma" w:cs="Tahoma"/>
                <w:sz w:val="20"/>
              </w:rPr>
              <w:t>₽</w:t>
            </w:r>
            <w:r w:rsidR="00694CDD">
              <w:rPr>
                <w:rFonts w:ascii="Tahoma" w:hAnsi="Tahoma" w:cs="Tahoma"/>
                <w:sz w:val="20"/>
                <w:lang w:val="en-US"/>
              </w:rPr>
              <w:t xml:space="preserve"> </w:t>
            </w:r>
            <w:r w:rsidR="00694CDD" w:rsidRPr="00730E86">
              <w:rPr>
                <w:rFonts w:ascii="Tahoma" w:hAnsi="Tahoma" w:cs="Tahoma"/>
                <w:color w:val="FF0000"/>
                <w:sz w:val="20"/>
                <w:lang w:val="en-US"/>
              </w:rPr>
              <w:t>]</w:t>
            </w:r>
          </w:p>
        </w:tc>
      </w:tr>
    </w:tbl>
    <w:p w14:paraId="050C62F5" w14:textId="3CFE008F" w:rsidR="00424559" w:rsidRDefault="00424559" w:rsidP="00ED7CBF">
      <w:pPr>
        <w:pStyle w:val="affffffff7"/>
        <w:tabs>
          <w:tab w:val="clear" w:pos="851"/>
          <w:tab w:val="num" w:pos="6805"/>
        </w:tabs>
        <w:ind w:firstLine="0"/>
      </w:pPr>
      <w:r w:rsidRPr="00ED7CBF">
        <w:rPr>
          <w:color w:val="FF0000"/>
        </w:rPr>
        <w:t>[</w:t>
      </w:r>
      <w:r w:rsidRPr="00AB7409">
        <w:t xml:space="preserve">, в том числе за периоды: </w:t>
      </w:r>
      <w:r w:rsidRPr="00ED7CBF">
        <w:rPr>
          <w:color w:val="FF0000"/>
        </w:rPr>
        <w:t>[</w:t>
      </w:r>
      <w:r w:rsidRPr="00AB7409">
        <w:t xml:space="preserve">с </w:t>
      </w:r>
      <w:r w:rsidRPr="00491259">
        <w:rPr>
          <w:color w:val="FF0000"/>
        </w:rPr>
        <w:t>[</w:t>
      </w:r>
      <w:r w:rsidRPr="00491259">
        <w:t>•</w:t>
      </w:r>
      <w:r w:rsidRPr="00491259">
        <w:rPr>
          <w:color w:val="FF0000"/>
        </w:rPr>
        <w:t>]</w:t>
      </w:r>
      <w:r>
        <w:rPr>
          <w:color w:val="FF0000"/>
        </w:rPr>
        <w:t xml:space="preserve"> </w:t>
      </w:r>
      <w:r w:rsidRPr="00730E86">
        <w:t>по</w:t>
      </w:r>
      <w:r>
        <w:rPr>
          <w:color w:val="FF0000"/>
        </w:rPr>
        <w:t xml:space="preserve"> </w:t>
      </w:r>
      <w:r w:rsidRPr="00491259">
        <w:rPr>
          <w:color w:val="FF0000"/>
        </w:rPr>
        <w:t>[</w:t>
      </w:r>
      <w:r w:rsidRPr="00491259">
        <w:t>•</w:t>
      </w:r>
      <w:r w:rsidRPr="00491259">
        <w:rPr>
          <w:color w:val="FF0000"/>
        </w:rPr>
        <w:t>]</w:t>
      </w:r>
      <w:r>
        <w:rPr>
          <w:color w:val="FF0000"/>
        </w:rPr>
        <w:t xml:space="preserve"> </w:t>
      </w:r>
      <w:r w:rsidRPr="00ED7CBF">
        <w:rPr>
          <w:color w:val="FF0000"/>
        </w:rPr>
        <w:t xml:space="preserve">] / [ </w:t>
      </w:r>
      <w:r w:rsidRPr="00AB7409">
        <w:t xml:space="preserve">с даты заключения </w:t>
      </w:r>
      <w:r>
        <w:t>Д</w:t>
      </w:r>
      <w:r w:rsidRPr="00AB7409">
        <w:t>оговора</w:t>
      </w:r>
      <w:r>
        <w:t xml:space="preserve"> по </w:t>
      </w:r>
      <w:r w:rsidRPr="00491259">
        <w:rPr>
          <w:color w:val="FF0000"/>
        </w:rPr>
        <w:t>[</w:t>
      </w:r>
      <w:r w:rsidRPr="00491259">
        <w:t>•</w:t>
      </w:r>
      <w:r w:rsidRPr="00491259">
        <w:rPr>
          <w:color w:val="FF0000"/>
        </w:rPr>
        <w:t>]</w:t>
      </w:r>
      <w:r>
        <w:rPr>
          <w:color w:val="FF0000"/>
        </w:rPr>
        <w:t xml:space="preserve"> </w:t>
      </w:r>
      <w:r w:rsidRPr="00ED7CBF">
        <w:rPr>
          <w:color w:val="FF0000"/>
        </w:rPr>
        <w:t>]</w:t>
      </w:r>
      <w:r>
        <w:t>:</w:t>
      </w:r>
      <w:r w:rsidRPr="00ED7CBF">
        <w:rPr>
          <w:color w:val="FF0000"/>
          <w:vertAlign w:val="superscript"/>
        </w:rPr>
        <w:footnoteReference w:id="17"/>
      </w:r>
      <w:r w:rsidRPr="00ED7CBF">
        <w:rPr>
          <w:color w:val="FF0000"/>
          <w:vertAlign w:val="superscript"/>
        </w:rPr>
        <w:t>.</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424559" w:rsidRPr="00491259" w14:paraId="03FBFEA0" w14:textId="77777777" w:rsidTr="00843E98">
        <w:trPr>
          <w:tblHeader/>
        </w:trPr>
        <w:tc>
          <w:tcPr>
            <w:tcW w:w="2694" w:type="dxa"/>
            <w:tcBorders>
              <w:bottom w:val="dotted" w:sz="4" w:space="0" w:color="A6A6A6" w:themeColor="background1" w:themeShade="A6"/>
            </w:tcBorders>
            <w:shd w:val="clear" w:color="auto" w:fill="auto"/>
          </w:tcPr>
          <w:p w14:paraId="23D7544D" w14:textId="77777777" w:rsidR="00424559" w:rsidRPr="002D08D3" w:rsidRDefault="00424559" w:rsidP="00843E98">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730E86">
              <w:rPr>
                <w:rStyle w:val="aff8"/>
                <w:rFonts w:ascii="Tahoma" w:hAnsi="Tahoma" w:cs="Tahoma"/>
                <w:color w:val="FF0000"/>
                <w:sz w:val="20"/>
                <w:lang w:val="en-US"/>
              </w:rPr>
              <w:footnoteReference w:id="18"/>
            </w:r>
          </w:p>
        </w:tc>
        <w:tc>
          <w:tcPr>
            <w:tcW w:w="3118" w:type="dxa"/>
            <w:tcBorders>
              <w:bottom w:val="dotted" w:sz="4" w:space="0" w:color="A6A6A6" w:themeColor="background1" w:themeShade="A6"/>
            </w:tcBorders>
            <w:shd w:val="clear" w:color="auto" w:fill="auto"/>
          </w:tcPr>
          <w:p w14:paraId="16C9E2B8" w14:textId="77777777" w:rsidR="00424559" w:rsidRPr="002D08D3" w:rsidRDefault="00424559" w:rsidP="00843E98">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730E86">
              <w:rPr>
                <w:rStyle w:val="aff8"/>
                <w:rFonts w:ascii="Tahoma" w:hAnsi="Tahoma" w:cs="Tahoma"/>
                <w:color w:val="FF0000"/>
                <w:sz w:val="20"/>
              </w:rPr>
              <w:footnoteReference w:id="19"/>
            </w:r>
          </w:p>
        </w:tc>
        <w:tc>
          <w:tcPr>
            <w:tcW w:w="3260" w:type="dxa"/>
            <w:tcBorders>
              <w:bottom w:val="dotted" w:sz="4" w:space="0" w:color="A6A6A6" w:themeColor="background1" w:themeShade="A6"/>
            </w:tcBorders>
            <w:shd w:val="clear" w:color="auto" w:fill="auto"/>
            <w:tcMar>
              <w:right w:w="0" w:type="dxa"/>
            </w:tcMar>
          </w:tcPr>
          <w:p w14:paraId="5A0B7107" w14:textId="77777777" w:rsidR="00424559" w:rsidRPr="002D08D3" w:rsidRDefault="00424559" w:rsidP="00843E98">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Pr>
                <w:rFonts w:ascii="Tahoma" w:hAnsi="Tahoma" w:cs="Tahoma"/>
                <w:color w:val="FF0000"/>
                <w:sz w:val="20"/>
                <w:lang w:eastAsia="en-US"/>
              </w:rPr>
              <w:t xml:space="preserve"> </w:t>
            </w:r>
            <w:r>
              <w:rPr>
                <w:rStyle w:val="aff8"/>
                <w:rFonts w:ascii="Tahoma" w:hAnsi="Tahoma" w:cs="Tahoma"/>
                <w:color w:val="FF0000"/>
                <w:sz w:val="20"/>
                <w:lang w:eastAsia="en-US"/>
              </w:rPr>
              <w:footnoteReference w:id="20"/>
            </w:r>
          </w:p>
        </w:tc>
      </w:tr>
      <w:tr w:rsidR="00424559" w:rsidRPr="00491259" w14:paraId="708C5442" w14:textId="77777777" w:rsidTr="00843E98">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563F4DF" w14:textId="77777777" w:rsidR="00424559" w:rsidRPr="002D08D3" w:rsidRDefault="00424559" w:rsidP="00843E98">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Pr="00730E86">
              <w:rPr>
                <w:rFonts w:ascii="Tahoma" w:hAnsi="Tahoma" w:cs="Tahoma"/>
                <w:color w:val="FF0000"/>
                <w:sz w:val="20"/>
                <w:lang w:val="en-US"/>
              </w:rPr>
              <w:t>[</w:t>
            </w:r>
            <w:r>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Pr="00730E86">
              <w:rPr>
                <w:rFonts w:ascii="Tahoma" w:hAnsi="Tahoma" w:cs="Tahoma"/>
                <w:color w:val="FF0000"/>
                <w:sz w:val="20"/>
                <w:lang w:val="en-US"/>
              </w:rPr>
              <w:t>]</w:t>
            </w:r>
            <w:r>
              <w:rPr>
                <w:rFonts w:ascii="Tahoma" w:hAnsi="Tahoma" w:cs="Tahoma"/>
                <w:sz w:val="20"/>
                <w:lang w:val="en-US"/>
              </w:rPr>
              <w:t xml:space="preserve"> </w:t>
            </w:r>
            <w:r w:rsidRPr="00730E86">
              <w:rPr>
                <w:rStyle w:val="aff8"/>
                <w:rFonts w:ascii="Tahoma" w:hAnsi="Tahoma" w:cs="Tahoma"/>
                <w:color w:val="FF0000"/>
                <w:sz w:val="20"/>
              </w:rPr>
              <w:footnoteReference w:id="21"/>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16B60A6C" w14:textId="77777777" w:rsidR="00424559" w:rsidRPr="00491259" w:rsidRDefault="00424559" w:rsidP="00843E98">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Pr="001F73FF">
              <w:rPr>
                <w:rFonts w:ascii="Tahoma" w:hAnsi="Tahoma" w:cs="Tahoma"/>
                <w:sz w:val="20"/>
              </w:rPr>
              <w:t>[</w:t>
            </w:r>
            <w:r w:rsidRPr="001F73FF">
              <w:rPr>
                <w:rFonts w:ascii="Tahoma" w:hAnsi="Tahoma" w:cs="Tahoma"/>
                <w:sz w:val="20"/>
                <w:highlight w:val="darkCyan"/>
              </w:rPr>
              <w:t xml:space="preserve"> </w:t>
            </w:r>
            <w:r w:rsidRPr="00B23887">
              <w:rPr>
                <w:rFonts w:ascii="Tahoma" w:hAnsi="Tahoma" w:cs="Tahoma"/>
                <w:sz w:val="20"/>
                <w:highlight w:val="darkCyan"/>
              </w:rPr>
              <w:t>₽</w:t>
            </w:r>
            <w:r w:rsidRPr="001F73FF">
              <w:rPr>
                <w:rFonts w:ascii="Tahoma" w:hAnsi="Tahoma" w:cs="Tahoma"/>
                <w:sz w:val="20"/>
                <w:highlight w:val="darkCyan"/>
              </w:rPr>
              <w:t xml:space="preserve"> </w:t>
            </w:r>
            <w:r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22"/>
            </w:r>
          </w:p>
          <w:p w14:paraId="60BA8B01" w14:textId="77777777" w:rsidR="00424559" w:rsidRPr="00491259" w:rsidRDefault="00424559" w:rsidP="00843E98">
            <w:pPr>
              <w:spacing w:after="120"/>
              <w:rPr>
                <w:rFonts w:ascii="Tahoma" w:hAnsi="Tahoma" w:cs="Tahoma"/>
                <w:color w:val="FF0000"/>
                <w:sz w:val="20"/>
              </w:rPr>
            </w:pPr>
            <w:r w:rsidRPr="00491259">
              <w:rPr>
                <w:rFonts w:ascii="Tahoma" w:hAnsi="Tahoma" w:cs="Tahoma"/>
                <w:color w:val="FF0000"/>
                <w:sz w:val="20"/>
              </w:rPr>
              <w:t>/</w:t>
            </w:r>
          </w:p>
          <w:p w14:paraId="6F7380EC" w14:textId="7769D71C" w:rsidR="00424559" w:rsidRPr="00491259" w:rsidRDefault="00424559" w:rsidP="00843E98">
            <w:pPr>
              <w:spacing w:after="120"/>
              <w:rPr>
                <w:rFonts w:ascii="Tahoma" w:hAnsi="Tahoma" w:cs="Tahoma"/>
                <w:sz w:val="20"/>
              </w:rPr>
            </w:pPr>
            <w:proofErr w:type="gramStart"/>
            <w:r w:rsidRPr="00491259">
              <w:rPr>
                <w:rFonts w:ascii="Tahoma" w:hAnsi="Tahoma" w:cs="Tahoma"/>
                <w:color w:val="FF0000"/>
                <w:sz w:val="20"/>
              </w:rPr>
              <w:t>[</w:t>
            </w:r>
            <w:r w:rsidR="009041B1">
              <w:rPr>
                <w:rFonts w:ascii="Tahoma" w:hAnsi="Tahoma" w:cs="Tahoma"/>
                <w:color w:val="FF0000"/>
                <w:sz w:val="20"/>
              </w:rPr>
              <w:t xml:space="preserve"> </w:t>
            </w:r>
            <w:r w:rsidRPr="00491259">
              <w:rPr>
                <w:rFonts w:ascii="Tahoma" w:hAnsi="Tahoma" w:cs="Tahoma"/>
                <w:sz w:val="20"/>
              </w:rPr>
              <w:t>НДС</w:t>
            </w:r>
            <w:proofErr w:type="gramEnd"/>
            <w:r w:rsidRPr="00491259">
              <w:rPr>
                <w:rFonts w:ascii="Tahoma" w:hAnsi="Tahoma" w:cs="Tahoma"/>
                <w:sz w:val="20"/>
              </w:rPr>
              <w:t xml:space="preserve"> не облагается на основании </w:t>
            </w:r>
            <w:r w:rsidR="009041B1" w:rsidRPr="00491259">
              <w:rPr>
                <w:rFonts w:ascii="Tahoma" w:hAnsi="Tahoma" w:cs="Tahoma"/>
                <w:color w:val="FF0000"/>
                <w:sz w:val="20"/>
              </w:rPr>
              <w:t>[</w:t>
            </w:r>
            <w:r w:rsidR="009041B1">
              <w:rPr>
                <w:rFonts w:ascii="Tahoma" w:hAnsi="Tahoma" w:cs="Tahoma"/>
                <w:color w:val="FF0000"/>
                <w:sz w:val="20"/>
              </w:rPr>
              <w:t xml:space="preserve"> </w:t>
            </w:r>
            <w:proofErr w:type="spellStart"/>
            <w:r w:rsidRPr="00491259">
              <w:rPr>
                <w:rFonts w:ascii="Tahoma" w:hAnsi="Tahoma" w:cs="Tahoma"/>
                <w:sz w:val="20"/>
              </w:rPr>
              <w:t>пп</w:t>
            </w:r>
            <w:proofErr w:type="spellEnd"/>
            <w:r w:rsidRPr="00491259">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009041B1">
              <w:rPr>
                <w:rFonts w:ascii="Tahoma" w:hAnsi="Tahoma" w:cs="Tahoma"/>
                <w:color w:val="FF0000"/>
                <w:sz w:val="20"/>
              </w:rPr>
              <w:t xml:space="preserve"> </w:t>
            </w:r>
            <w:r w:rsidR="009041B1" w:rsidRPr="00491259">
              <w:rPr>
                <w:rFonts w:ascii="Tahoma" w:hAnsi="Tahoma" w:cs="Tahoma"/>
                <w:color w:val="FF0000"/>
                <w:sz w:val="20"/>
              </w:rPr>
              <w:t>]</w:t>
            </w:r>
            <w:r w:rsidR="009041B1">
              <w:rPr>
                <w:rFonts w:ascii="Tahoma" w:hAnsi="Tahoma" w:cs="Tahoma"/>
                <w:color w:val="FF0000"/>
                <w:sz w:val="20"/>
              </w:rPr>
              <w:t xml:space="preserve"> </w:t>
            </w:r>
            <w:r w:rsidRPr="00491259">
              <w:rPr>
                <w:rFonts w:ascii="Tahoma" w:hAnsi="Tahoma" w:cs="Tahoma"/>
                <w:sz w:val="20"/>
              </w:rPr>
              <w:t>п.</w:t>
            </w:r>
            <w:r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 </w:t>
            </w:r>
            <w:r w:rsidRPr="00491259">
              <w:rPr>
                <w:rFonts w:ascii="Tahoma" w:hAnsi="Tahoma" w:cs="Tahoma"/>
                <w:color w:val="FF0000"/>
                <w:sz w:val="20"/>
              </w:rPr>
              <w:t xml:space="preserve">] </w:t>
            </w:r>
            <w:r w:rsidRPr="00730E86">
              <w:rPr>
                <w:rStyle w:val="aff8"/>
                <w:rFonts w:ascii="Tahoma" w:hAnsi="Tahoma" w:cs="Tahoma"/>
                <w:color w:val="FF0000"/>
                <w:sz w:val="20"/>
              </w:rPr>
              <w:footnoteReference w:id="23"/>
            </w:r>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3D25DC97" w14:textId="77777777" w:rsidR="00424559" w:rsidRPr="00491259" w:rsidRDefault="00424559" w:rsidP="00843E98">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Pr>
                <w:rFonts w:ascii="Tahoma" w:hAnsi="Tahoma" w:cs="Tahoma"/>
                <w:bCs/>
                <w:sz w:val="20"/>
                <w:lang w:val="en-US"/>
              </w:rPr>
              <w:t xml:space="preserve">[ </w:t>
            </w:r>
            <w:r w:rsidRPr="00491259">
              <w:rPr>
                <w:rFonts w:ascii="Tahoma" w:hAnsi="Tahoma" w:cs="Tahoma"/>
                <w:sz w:val="20"/>
              </w:rPr>
              <w:t>₽</w:t>
            </w:r>
            <w:r>
              <w:rPr>
                <w:rFonts w:ascii="Tahoma" w:hAnsi="Tahoma" w:cs="Tahoma"/>
                <w:sz w:val="20"/>
                <w:lang w:val="en-US"/>
              </w:rPr>
              <w:t xml:space="preserve"> ]</w:t>
            </w:r>
          </w:p>
        </w:tc>
      </w:tr>
    </w:tbl>
    <w:p w14:paraId="7757DFE3" w14:textId="565D862F" w:rsidR="00424559" w:rsidRDefault="00424559" w:rsidP="008045B7">
      <w:pPr>
        <w:pStyle w:val="affffffff7"/>
        <w:tabs>
          <w:tab w:val="clear" w:pos="851"/>
          <w:tab w:val="num" w:pos="6805"/>
        </w:tabs>
        <w:ind w:firstLine="0"/>
        <w:rPr>
          <w:ins w:id="84" w:author="Меньшикова Алина Сергеевна" w:date="2025-09-08T14:29:00Z"/>
          <w:color w:val="FF0000"/>
        </w:rPr>
      </w:pPr>
      <w:r w:rsidRPr="00ED7CBF">
        <w:rPr>
          <w:color w:val="FF0000"/>
        </w:rPr>
        <w:t>]</w:t>
      </w:r>
    </w:p>
    <w:p w14:paraId="7A4265FB" w14:textId="77777777" w:rsidR="007F48D5" w:rsidRDefault="007F48D5" w:rsidP="007F48D5">
      <w:pPr>
        <w:pStyle w:val="affffffff7"/>
        <w:numPr>
          <w:ilvl w:val="1"/>
          <w:numId w:val="26"/>
        </w:numPr>
        <w:tabs>
          <w:tab w:val="num" w:pos="851"/>
        </w:tabs>
        <w:ind w:left="851" w:hanging="851"/>
        <w:rPr>
          <w:ins w:id="85" w:author="Тутынин Иван Юрьевич" w:date="2025-09-26T13:41:00Z"/>
          <w:color w:val="FF0000"/>
        </w:rPr>
      </w:pPr>
      <w:ins w:id="86" w:author="Тутынин Иван Юрьевич" w:date="2025-09-26T13:41:00Z">
        <w:r w:rsidRPr="008045B7">
          <w:rPr>
            <w:color w:val="FF0000"/>
          </w:rPr>
          <w:t>[</w:t>
        </w:r>
        <w:r>
          <w:rPr>
            <w:color w:val="FF0000"/>
          </w:rPr>
          <w:t>Цена каждой партии поставляемого Товара определяется на основании заявки, исходя из действующего в отчетном месяце прайс-листа/прейскуранта Поставщика. Заявка направляется в адрес Поставщика по электронной</w:t>
        </w:r>
        <w:r>
          <w:t xml:space="preserve"> почте.</w:t>
        </w:r>
      </w:ins>
    </w:p>
    <w:p w14:paraId="604F4266" w14:textId="77777777" w:rsidR="007F48D5" w:rsidRPr="008045B7" w:rsidRDefault="007F48D5" w:rsidP="007F48D5">
      <w:pPr>
        <w:pStyle w:val="affffffff7"/>
        <w:tabs>
          <w:tab w:val="clear" w:pos="851"/>
          <w:tab w:val="num" w:pos="6805"/>
        </w:tabs>
        <w:ind w:firstLine="0"/>
        <w:rPr>
          <w:ins w:id="87" w:author="Тутынин Иван Юрьевич" w:date="2025-09-26T13:41:00Z"/>
          <w:color w:val="FF0000"/>
        </w:rPr>
      </w:pPr>
      <w:ins w:id="88" w:author="Тутынин Иван Юрьевич" w:date="2025-09-26T13:41:00Z">
        <w:r>
          <w:rPr>
            <w:color w:val="FF0000"/>
          </w:rPr>
          <w:t xml:space="preserve">Ежемесячно, не позднее </w:t>
        </w:r>
        <w:r>
          <w:t>2 числа месяца, следующего за отчетным, Поставщик направляет Покупателю утвержденный прайс-лист/прейскурант по электронной почте. Прайс-лист признается Сторонами офертой к изменению условий настоящего Договора в час</w:t>
        </w:r>
        <w:bookmarkStart w:id="89" w:name="_GoBack"/>
        <w:bookmarkEnd w:id="89"/>
        <w:r>
          <w:t>ти стоимости Товара.</w:t>
        </w:r>
        <w:r w:rsidRPr="00ED7CBF">
          <w:rPr>
            <w:color w:val="FF0000"/>
          </w:rPr>
          <w:t>]</w:t>
        </w:r>
        <w:r>
          <w:rPr>
            <w:rStyle w:val="aff8"/>
            <w:color w:val="FF0000"/>
          </w:rPr>
          <w:footnoteReference w:id="24"/>
        </w:r>
      </w:ins>
    </w:p>
    <w:p w14:paraId="6C38B26F" w14:textId="475CEE1B" w:rsidR="00CE17FB" w:rsidDel="004E5502" w:rsidRDefault="004E5502" w:rsidP="007F48D5">
      <w:pPr>
        <w:pStyle w:val="affffffff7"/>
        <w:ind w:left="0" w:firstLine="0"/>
        <w:rPr>
          <w:ins w:id="92" w:author="Меньшикова Алина Сергеевна" w:date="2025-09-08T14:31:00Z"/>
          <w:del w:id="93" w:author="Тутынин Иван Юрьевич" w:date="2025-09-26T09:39:00Z"/>
          <w:color w:val="FF0000"/>
        </w:rPr>
        <w:pPrChange w:id="94" w:author="Тутынин Иван Юрьевич" w:date="2025-09-26T13:41:00Z">
          <w:pPr>
            <w:pStyle w:val="affffffff7"/>
            <w:numPr>
              <w:ilvl w:val="1"/>
              <w:numId w:val="26"/>
            </w:numPr>
            <w:tabs>
              <w:tab w:val="num" w:pos="851"/>
              <w:tab w:val="num" w:pos="2552"/>
            </w:tabs>
            <w:ind w:left="1985" w:firstLine="0"/>
          </w:pPr>
        </w:pPrChange>
      </w:pPr>
      <w:ins w:id="95" w:author="Тутынин Иван Юрьевич" w:date="2025-09-26T09:39:00Z">
        <w:r w:rsidRPr="004E5502">
          <w:rPr>
            <w:color w:val="FF0000"/>
          </w:rPr>
          <w:t xml:space="preserve"> </w:t>
        </w:r>
      </w:ins>
      <w:ins w:id="96" w:author="Меньшикова Алина Сергеевна" w:date="2025-09-08T14:32:00Z">
        <w:del w:id="97" w:author="Тутынин Иван Юрьевич" w:date="2025-09-26T09:39:00Z">
          <w:r w:rsidR="00C07DF8" w:rsidRPr="008045B7" w:rsidDel="004E5502">
            <w:rPr>
              <w:color w:val="FF0000"/>
            </w:rPr>
            <w:delText>[</w:delText>
          </w:r>
          <w:r w:rsidR="00C07DF8" w:rsidDel="004E5502">
            <w:rPr>
              <w:color w:val="FF0000"/>
            </w:rPr>
            <w:delText>Цена</w:delText>
          </w:r>
        </w:del>
      </w:ins>
      <w:ins w:id="98" w:author="Меньшикова Алина Сергеевна" w:date="2025-09-08T14:29:00Z">
        <w:del w:id="99" w:author="Тутынин Иван Юрьевич" w:date="2025-09-26T09:39:00Z">
          <w:r w:rsidR="00CE17FB" w:rsidDel="004E5502">
            <w:rPr>
              <w:color w:val="FF0000"/>
            </w:rPr>
            <w:delText xml:space="preserve"> каждой партии поставляемого Товара</w:delText>
          </w:r>
        </w:del>
      </w:ins>
      <w:ins w:id="100" w:author="Меньшикова Алина Сергеевна" w:date="2025-09-08T14:30:00Z">
        <w:del w:id="101" w:author="Тутынин Иван Юрьевич" w:date="2025-09-26T09:39:00Z">
          <w:r w:rsidR="00FB7FA6" w:rsidDel="004E5502">
            <w:rPr>
              <w:color w:val="FF0000"/>
            </w:rPr>
            <w:delText xml:space="preserve"> определяется на основании заявки, исходя из действующего в отчетном месяце прайс</w:delText>
          </w:r>
        </w:del>
      </w:ins>
      <w:ins w:id="102" w:author="Меньшикова Алина Сергеевна" w:date="2025-09-08T14:33:00Z">
        <w:del w:id="103" w:author="Тутынин Иван Юрьевич" w:date="2025-09-26T09:39:00Z">
          <w:r w:rsidR="005C232C" w:rsidDel="004E5502">
            <w:rPr>
              <w:color w:val="FF0000"/>
            </w:rPr>
            <w:delText>-</w:delText>
          </w:r>
        </w:del>
      </w:ins>
      <w:ins w:id="104" w:author="Меньшикова Алина Сергеевна" w:date="2025-09-08T14:30:00Z">
        <w:del w:id="105" w:author="Тутынин Иван Юрьевич" w:date="2025-09-26T09:39:00Z">
          <w:r w:rsidR="00FB7FA6" w:rsidDel="004E5502">
            <w:rPr>
              <w:color w:val="FF0000"/>
            </w:rPr>
            <w:delText>листа</w:delText>
          </w:r>
        </w:del>
      </w:ins>
      <w:ins w:id="106" w:author="Меньшикова Алина Сергеевна" w:date="2025-09-08T14:37:00Z">
        <w:del w:id="107" w:author="Тутынин Иван Юрьевич" w:date="2025-09-26T09:39:00Z">
          <w:r w:rsidR="00C05403" w:rsidDel="004E5502">
            <w:rPr>
              <w:color w:val="FF0000"/>
            </w:rPr>
            <w:delText>/прейскуранта</w:delText>
          </w:r>
        </w:del>
      </w:ins>
      <w:ins w:id="108" w:author="Меньшикова Алина Сергеевна" w:date="2025-09-08T14:30:00Z">
        <w:del w:id="109" w:author="Тутынин Иван Юрьевич" w:date="2025-09-26T09:39:00Z">
          <w:r w:rsidR="00FB7FA6" w:rsidDel="004E5502">
            <w:rPr>
              <w:color w:val="FF0000"/>
            </w:rPr>
            <w:delText xml:space="preserve"> Поставщика</w:delText>
          </w:r>
        </w:del>
      </w:ins>
      <w:ins w:id="110" w:author="Меньшикова Алина Сергеевна" w:date="2025-09-08T14:31:00Z">
        <w:del w:id="111" w:author="Тутынин Иван Юрьевич" w:date="2025-09-26T09:39:00Z">
          <w:r w:rsidR="00C07DF8" w:rsidDel="004E5502">
            <w:rPr>
              <w:color w:val="FF0000"/>
            </w:rPr>
            <w:delText xml:space="preserve">. </w:delText>
          </w:r>
        </w:del>
      </w:ins>
      <w:ins w:id="112" w:author="Меньшикова Алина Сергеевна" w:date="2025-09-08T14:32:00Z">
        <w:del w:id="113" w:author="Тутынин Иван Юрьевич" w:date="2025-09-26T09:39:00Z">
          <w:r w:rsidR="005C232C" w:rsidDel="004E5502">
            <w:rPr>
              <w:color w:val="FF0000"/>
            </w:rPr>
            <w:delText>Заявка направляется в</w:delText>
          </w:r>
        </w:del>
      </w:ins>
      <w:ins w:id="114" w:author="Меньшикова Алина Сергеевна" w:date="2025-09-08T14:33:00Z">
        <w:del w:id="115" w:author="Тутынин Иван Юрьевич" w:date="2025-09-26T09:39:00Z">
          <w:r w:rsidR="005C232C" w:rsidDel="004E5502">
            <w:rPr>
              <w:color w:val="FF0000"/>
            </w:rPr>
            <w:delText xml:space="preserve"> адрес Поставщика </w:delText>
          </w:r>
        </w:del>
      </w:ins>
      <w:ins w:id="116" w:author="Меньшикова Алина Сергеевна" w:date="2025-09-08T14:34:00Z">
        <w:del w:id="117" w:author="Тутынин Иван Юрьевич" w:date="2025-09-26T09:39:00Z">
          <w:r w:rsidR="00550EFC" w:rsidDel="004E5502">
            <w:rPr>
              <w:color w:val="FF0000"/>
            </w:rPr>
            <w:delText>по электронной</w:delText>
          </w:r>
        </w:del>
      </w:ins>
      <w:ins w:id="118" w:author="Меньшикова Алина Сергеевна" w:date="2025-09-08T14:33:00Z">
        <w:del w:id="119" w:author="Тутынин Иван Юрьевич" w:date="2025-09-26T09:39:00Z">
          <w:r w:rsidR="005C232C" w:rsidDel="004E5502">
            <w:delText xml:space="preserve"> почте.</w:delText>
          </w:r>
        </w:del>
      </w:ins>
    </w:p>
    <w:p w14:paraId="0D00818C" w14:textId="1507F710" w:rsidR="00C07DF8" w:rsidRPr="008045B7" w:rsidDel="004E5502" w:rsidRDefault="00C07DF8" w:rsidP="007F48D5">
      <w:pPr>
        <w:pStyle w:val="affffffff7"/>
        <w:tabs>
          <w:tab w:val="clear" w:pos="851"/>
          <w:tab w:val="num" w:pos="6805"/>
        </w:tabs>
        <w:ind w:left="0" w:firstLine="0"/>
        <w:rPr>
          <w:ins w:id="120" w:author="Меньшикова Алина Сергеевна" w:date="2025-09-08T14:29:00Z"/>
          <w:del w:id="121" w:author="Тутынин Иван Юрьевич" w:date="2025-09-26T09:39:00Z"/>
          <w:color w:val="FF0000"/>
        </w:rPr>
        <w:pPrChange w:id="122" w:author="Тутынин Иван Юрьевич" w:date="2025-09-26T13:41:00Z">
          <w:pPr>
            <w:pStyle w:val="affffffff7"/>
            <w:numPr>
              <w:ilvl w:val="1"/>
              <w:numId w:val="26"/>
            </w:numPr>
            <w:tabs>
              <w:tab w:val="num" w:pos="851"/>
              <w:tab w:val="num" w:pos="2552"/>
            </w:tabs>
            <w:ind w:left="1985" w:firstLine="0"/>
          </w:pPr>
        </w:pPrChange>
      </w:pPr>
      <w:ins w:id="123" w:author="Меньшикова Алина Сергеевна" w:date="2025-09-08T14:31:00Z">
        <w:del w:id="124" w:author="Тутынин Иван Юрьевич" w:date="2025-09-26T09:39:00Z">
          <w:r w:rsidDel="004E5502">
            <w:rPr>
              <w:color w:val="FF0000"/>
            </w:rPr>
            <w:delText xml:space="preserve">Ежемесячно, не позднее </w:delText>
          </w:r>
          <w:r w:rsidDel="004E5502">
            <w:delText>2 числа месяца, следующего за отчетным, Поставщик направляет Покупателю утвержденный прайс-лист</w:delText>
          </w:r>
        </w:del>
      </w:ins>
      <w:ins w:id="125" w:author="Меньшикова Алина Сергеевна" w:date="2025-09-08T14:37:00Z">
        <w:del w:id="126" w:author="Тутынин Иван Юрьевич" w:date="2025-09-26T09:39:00Z">
          <w:r w:rsidR="00C05403" w:rsidDel="004E5502">
            <w:delText>/прейскурант</w:delText>
          </w:r>
        </w:del>
      </w:ins>
      <w:ins w:id="127" w:author="Меньшикова Алина Сергеевна" w:date="2025-09-08T14:31:00Z">
        <w:del w:id="128" w:author="Тутынин Иван Юрьевич" w:date="2025-09-26T09:39:00Z">
          <w:r w:rsidDel="004E5502">
            <w:delText xml:space="preserve"> по </w:delText>
          </w:r>
        </w:del>
      </w:ins>
      <w:ins w:id="129" w:author="Меньшикова Алина Сергеевна" w:date="2025-09-08T14:32:00Z">
        <w:del w:id="130" w:author="Тутынин Иван Юрьевич" w:date="2025-09-26T09:39:00Z">
          <w:r w:rsidDel="004E5502">
            <w:delText>электронной почте</w:delText>
          </w:r>
        </w:del>
      </w:ins>
      <w:ins w:id="131" w:author="Меньшикова Алина Сергеевна" w:date="2025-09-08T14:31:00Z">
        <w:del w:id="132" w:author="Тутынин Иван Юрьевич" w:date="2025-09-26T09:39:00Z">
          <w:r w:rsidDel="004E5502">
            <w:delText xml:space="preserve">. </w:delText>
          </w:r>
        </w:del>
      </w:ins>
      <w:ins w:id="133" w:author="Меньшикова Алина Сергеевна" w:date="2025-09-08T14:33:00Z">
        <w:del w:id="134" w:author="Тутынин Иван Юрьевич" w:date="2025-09-26T09:39:00Z">
          <w:r w:rsidR="005C232C" w:rsidDel="004E5502">
            <w:delText>П</w:delText>
          </w:r>
        </w:del>
      </w:ins>
      <w:ins w:id="135" w:author="Меньшикова Алина Сергеевна" w:date="2025-09-08T14:31:00Z">
        <w:del w:id="136" w:author="Тутынин Иван Юрьевич" w:date="2025-09-26T09:39:00Z">
          <w:r w:rsidDel="004E5502">
            <w:delText>райс-лист признается Сторонами офертой к изменению условий настоящего Договора в части стоимости Товара</w:delText>
          </w:r>
        </w:del>
      </w:ins>
      <w:ins w:id="137" w:author="Меньшикова Алина Сергеевна" w:date="2025-09-08T14:34:00Z">
        <w:del w:id="138" w:author="Тутынин Иван Юрьевич" w:date="2025-09-26T09:39:00Z">
          <w:r w:rsidR="00550EFC" w:rsidDel="004E5502">
            <w:delText>.</w:delText>
          </w:r>
          <w:r w:rsidR="00550EFC" w:rsidRPr="00ED7CBF" w:rsidDel="004E5502">
            <w:rPr>
              <w:color w:val="FF0000"/>
            </w:rPr>
            <w:delText>]</w:delText>
          </w:r>
          <w:r w:rsidR="00550EFC" w:rsidDel="004E5502">
            <w:rPr>
              <w:rStyle w:val="aff8"/>
              <w:color w:val="FF0000"/>
            </w:rPr>
            <w:footnoteReference w:id="25"/>
          </w:r>
        </w:del>
      </w:ins>
    </w:p>
    <w:p w14:paraId="5CF19A8E" w14:textId="77777777" w:rsidR="00CE17FB" w:rsidRPr="00ED7CBF" w:rsidRDefault="00CE17FB" w:rsidP="007F48D5">
      <w:pPr>
        <w:pStyle w:val="affffffff7"/>
        <w:tabs>
          <w:tab w:val="clear" w:pos="851"/>
          <w:tab w:val="num" w:pos="6805"/>
        </w:tabs>
        <w:ind w:left="0" w:firstLine="0"/>
        <w:rPr>
          <w:color w:val="FF0000"/>
        </w:rPr>
        <w:pPrChange w:id="156" w:author="Тутынин Иван Юрьевич" w:date="2025-09-26T13:41:00Z">
          <w:pPr>
            <w:pStyle w:val="affffffff7"/>
            <w:tabs>
              <w:tab w:val="clear" w:pos="851"/>
              <w:tab w:val="num" w:pos="6805"/>
            </w:tabs>
            <w:ind w:firstLine="0"/>
          </w:pPr>
        </w:pPrChange>
      </w:pPr>
    </w:p>
    <w:p w14:paraId="7076C6E1" w14:textId="52E0107F" w:rsidR="00777A50" w:rsidRPr="00491259" w:rsidRDefault="00777A50" w:rsidP="00777A50">
      <w:pPr>
        <w:pStyle w:val="affffffff5"/>
        <w:numPr>
          <w:ilvl w:val="0"/>
          <w:numId w:val="26"/>
        </w:numPr>
        <w:tabs>
          <w:tab w:val="clear" w:pos="6805"/>
        </w:tabs>
        <w:ind w:left="851" w:hanging="851"/>
      </w:pPr>
      <w:r w:rsidRPr="00491259">
        <w:t xml:space="preserve">ПОРЯДОК </w:t>
      </w:r>
      <w:r w:rsidR="00702EDF" w:rsidRPr="00491259">
        <w:t>РАСЧЕТОВ</w:t>
      </w:r>
      <w:r w:rsidR="00424559" w:rsidRPr="005F29B1">
        <w:rPr>
          <w:rStyle w:val="aff8"/>
          <w:b w:val="0"/>
          <w:bCs w:val="0"/>
          <w:color w:val="FF0000"/>
          <w:sz w:val="20"/>
          <w:szCs w:val="20"/>
        </w:rPr>
        <w:footnoteReference w:id="26"/>
      </w:r>
    </w:p>
    <w:p w14:paraId="17B89E3A" w14:textId="77777777" w:rsidR="00057144" w:rsidRPr="008045B7" w:rsidRDefault="00057144" w:rsidP="00887B74">
      <w:pPr>
        <w:pStyle w:val="affffffff7"/>
        <w:numPr>
          <w:ilvl w:val="1"/>
          <w:numId w:val="26"/>
        </w:numPr>
        <w:tabs>
          <w:tab w:val="num" w:pos="851"/>
        </w:tabs>
        <w:ind w:left="851" w:hanging="851"/>
        <w:rPr>
          <w:color w:val="FF0000"/>
        </w:rPr>
      </w:pPr>
      <w:r w:rsidRPr="008045B7">
        <w:rPr>
          <w:color w:val="FF0000"/>
        </w:rPr>
        <w:t>[</w:t>
      </w:r>
    </w:p>
    <w:tbl>
      <w:tblPr>
        <w:tblStyle w:val="1ff3"/>
        <w:tblW w:w="997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769"/>
        <w:gridCol w:w="1633"/>
        <w:gridCol w:w="1560"/>
        <w:gridCol w:w="2121"/>
        <w:gridCol w:w="2889"/>
      </w:tblGrid>
      <w:tr w:rsidR="00057144" w:rsidRPr="002D08D3" w14:paraId="6DCC295B" w14:textId="77777777" w:rsidTr="00B23887">
        <w:tc>
          <w:tcPr>
            <w:tcW w:w="9972" w:type="dxa"/>
            <w:gridSpan w:val="5"/>
            <w:shd w:val="clear" w:color="auto" w:fill="F2F2F2" w:themeFill="background1" w:themeFillShade="F2"/>
          </w:tcPr>
          <w:p w14:paraId="209ACD8C" w14:textId="77777777" w:rsidR="00057144" w:rsidRPr="00B23887" w:rsidRDefault="00057144" w:rsidP="005438B4">
            <w:pPr>
              <w:jc w:val="left"/>
              <w:rPr>
                <w:rFonts w:ascii="Tahoma" w:hAnsi="Tahoma" w:cs="Tahoma"/>
                <w:sz w:val="20"/>
                <w:szCs w:val="20"/>
                <w:highlight w:val="yellow"/>
              </w:rPr>
            </w:pPr>
            <w:bookmarkStart w:id="157" w:name="_Toc528579965"/>
            <w:bookmarkStart w:id="158" w:name="_Toc528579957"/>
            <w:bookmarkStart w:id="159" w:name="_Ref97022666"/>
            <w:bookmarkStart w:id="160" w:name="_Ref97022677"/>
            <w:bookmarkStart w:id="161" w:name="_Ref97022689"/>
            <w:bookmarkStart w:id="162" w:name="_Ref97022784"/>
            <w:bookmarkStart w:id="163" w:name="_Ref97022799"/>
            <w:bookmarkStart w:id="164" w:name="_Ref97022839"/>
            <w:bookmarkStart w:id="165" w:name="_Ref97022855"/>
            <w:r w:rsidRPr="00B23887">
              <w:rPr>
                <w:rFonts w:ascii="Tahoma" w:hAnsi="Tahoma" w:cs="Tahoma"/>
                <w:sz w:val="20"/>
                <w:highlight w:val="yellow"/>
              </w:rPr>
              <w:t>Аванс</w:t>
            </w:r>
            <w:r w:rsidR="000606BB" w:rsidRPr="00B23887">
              <w:rPr>
                <w:rFonts w:ascii="Tahoma" w:hAnsi="Tahoma" w:cs="Tahoma"/>
                <w:sz w:val="20"/>
                <w:highlight w:val="yellow"/>
              </w:rPr>
              <w:t xml:space="preserve"> </w:t>
            </w:r>
            <w:r w:rsidRPr="00B23887">
              <w:rPr>
                <w:rFonts w:ascii="Tahoma" w:hAnsi="Tahoma" w:cs="Tahoma"/>
                <w:color w:val="FF0000"/>
                <w:sz w:val="20"/>
                <w:highlight w:val="yellow"/>
                <w:vertAlign w:val="superscript"/>
              </w:rPr>
              <w:footnoteReference w:id="27"/>
            </w:r>
            <w:r w:rsidRPr="00B23887">
              <w:rPr>
                <w:rFonts w:ascii="Tahoma" w:hAnsi="Tahoma" w:cs="Tahoma"/>
                <w:sz w:val="20"/>
                <w:highlight w:val="yellow"/>
              </w:rPr>
              <w:t>:</w:t>
            </w:r>
          </w:p>
        </w:tc>
      </w:tr>
      <w:tr w:rsidR="00061023" w:rsidRPr="002D08D3" w14:paraId="28C8E64D" w14:textId="77777777" w:rsidTr="00B23887">
        <w:tc>
          <w:tcPr>
            <w:tcW w:w="1769" w:type="dxa"/>
            <w:shd w:val="clear" w:color="auto" w:fill="F2F2F2" w:themeFill="background1" w:themeFillShade="F2"/>
          </w:tcPr>
          <w:p w14:paraId="4C5B7C6C" w14:textId="77777777" w:rsidR="00057144" w:rsidRPr="00B23887" w:rsidRDefault="00057144" w:rsidP="005438B4">
            <w:pPr>
              <w:ind w:left="38"/>
              <w:jc w:val="left"/>
              <w:rPr>
                <w:rFonts w:ascii="Tahoma" w:hAnsi="Tahoma" w:cs="Tahoma"/>
                <w:sz w:val="20"/>
                <w:szCs w:val="20"/>
                <w:highlight w:val="yellow"/>
              </w:rPr>
            </w:pPr>
            <w:r w:rsidRPr="00B23887">
              <w:rPr>
                <w:rFonts w:ascii="Tahoma" w:hAnsi="Tahoma" w:cs="Tahoma"/>
                <w:sz w:val="20"/>
                <w:highlight w:val="yellow"/>
              </w:rPr>
              <w:t>№</w:t>
            </w:r>
          </w:p>
        </w:tc>
        <w:tc>
          <w:tcPr>
            <w:tcW w:w="3193" w:type="dxa"/>
            <w:gridSpan w:val="2"/>
            <w:shd w:val="clear" w:color="auto" w:fill="F2F2F2" w:themeFill="background1" w:themeFillShade="F2"/>
          </w:tcPr>
          <w:p w14:paraId="6CC11885"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Размер аванса</w:t>
            </w:r>
          </w:p>
        </w:tc>
        <w:tc>
          <w:tcPr>
            <w:tcW w:w="2121" w:type="dxa"/>
            <w:shd w:val="clear" w:color="auto" w:fill="F2F2F2" w:themeFill="background1" w:themeFillShade="F2"/>
          </w:tcPr>
          <w:p w14:paraId="46D685A0"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Цель аванса</w:t>
            </w:r>
          </w:p>
        </w:tc>
        <w:tc>
          <w:tcPr>
            <w:tcW w:w="2889" w:type="dxa"/>
            <w:shd w:val="clear" w:color="auto" w:fill="F2F2F2" w:themeFill="background1" w:themeFillShade="F2"/>
          </w:tcPr>
          <w:p w14:paraId="2ED126C4"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Порядок зачета</w:t>
            </w:r>
          </w:p>
        </w:tc>
      </w:tr>
      <w:tr w:rsidR="00061023" w:rsidRPr="002D08D3" w14:paraId="65AA06DB" w14:textId="77777777" w:rsidTr="00B23887">
        <w:tc>
          <w:tcPr>
            <w:tcW w:w="1769" w:type="dxa"/>
            <w:vMerge w:val="restart"/>
            <w:shd w:val="clear" w:color="auto" w:fill="F2F2F2" w:themeFill="background1" w:themeFillShade="F2"/>
          </w:tcPr>
          <w:p w14:paraId="3E37DB2F"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1</w:t>
            </w:r>
          </w:p>
        </w:tc>
        <w:tc>
          <w:tcPr>
            <w:tcW w:w="1633" w:type="dxa"/>
            <w:shd w:val="clear" w:color="auto" w:fill="F2F2F2" w:themeFill="background1" w:themeFillShade="F2"/>
          </w:tcPr>
          <w:p w14:paraId="7FE0714A" w14:textId="77777777" w:rsidR="001356E6" w:rsidRPr="002D08D3" w:rsidRDefault="001356E6" w:rsidP="001356E6">
            <w:pPr>
              <w:ind w:left="432" w:hanging="432"/>
              <w:jc w:val="left"/>
              <w:rPr>
                <w:rFonts w:ascii="Tahoma" w:hAnsi="Tahoma" w:cs="Tahoma"/>
                <w:sz w:val="20"/>
                <w:szCs w:val="20"/>
              </w:rPr>
            </w:pPr>
            <w:r w:rsidRPr="002D08D3">
              <w:rPr>
                <w:rFonts w:ascii="Tahoma" w:hAnsi="Tahoma" w:cs="Tahoma"/>
                <w:color w:val="FF0000"/>
                <w:sz w:val="20"/>
              </w:rPr>
              <w:t>[</w:t>
            </w:r>
            <w:r w:rsidRPr="002D08D3">
              <w:rPr>
                <w:rFonts w:ascii="Tahoma" w:hAnsi="Tahoma" w:cs="Tahoma"/>
                <w:sz w:val="20"/>
              </w:rPr>
              <w:t xml:space="preserve"> без</w:t>
            </w:r>
            <w:r w:rsidRPr="002D08D3" w:rsidDel="00F40F30">
              <w:rPr>
                <w:rFonts w:ascii="Tahoma" w:hAnsi="Tahoma" w:cs="Tahoma"/>
                <w:sz w:val="20"/>
              </w:rPr>
              <w:t> </w:t>
            </w:r>
            <w:r w:rsidRPr="002D08D3">
              <w:rPr>
                <w:rFonts w:ascii="Tahoma" w:hAnsi="Tahoma" w:cs="Tahoma"/>
                <w:sz w:val="20"/>
              </w:rPr>
              <w:t xml:space="preserve"> НДС </w:t>
            </w:r>
            <w:r w:rsidRPr="002D08D3">
              <w:rPr>
                <w:rFonts w:ascii="Tahoma" w:hAnsi="Tahoma" w:cs="Tahoma"/>
                <w:color w:val="FF0000"/>
                <w:sz w:val="20"/>
              </w:rPr>
              <w:t>]</w:t>
            </w:r>
            <w:r w:rsidRPr="002D08D3">
              <w:rPr>
                <w:rFonts w:ascii="Tahoma" w:hAnsi="Tahoma" w:cs="Tahoma"/>
                <w:sz w:val="20"/>
              </w:rPr>
              <w:t xml:space="preserve"> </w:t>
            </w:r>
            <w:r w:rsidRPr="00730E86">
              <w:rPr>
                <w:rStyle w:val="aff8"/>
                <w:rFonts w:ascii="Tahoma" w:hAnsi="Tahoma" w:cs="Tahoma"/>
                <w:color w:val="FF0000"/>
                <w:sz w:val="20"/>
                <w:szCs w:val="20"/>
              </w:rPr>
              <w:footnoteReference w:id="28"/>
            </w:r>
          </w:p>
        </w:tc>
        <w:tc>
          <w:tcPr>
            <w:tcW w:w="1560" w:type="dxa"/>
            <w:shd w:val="clear" w:color="auto" w:fill="F2F2F2" w:themeFill="background1" w:themeFillShade="F2"/>
          </w:tcPr>
          <w:p w14:paraId="60670E34" w14:textId="36C64FE6" w:rsidR="001356E6" w:rsidRPr="001F73FF" w:rsidRDefault="001356E6" w:rsidP="001356E6">
            <w:pPr>
              <w:ind w:left="432" w:hanging="432"/>
              <w:jc w:val="left"/>
              <w:rPr>
                <w:rFonts w:ascii="Tahoma" w:hAnsi="Tahoma" w:cs="Tahoma"/>
                <w:sz w:val="20"/>
                <w:szCs w:val="20"/>
                <w:lang w:val="en-US"/>
              </w:rPr>
            </w:pPr>
            <w:r w:rsidRPr="002D08D3">
              <w:rPr>
                <w:rFonts w:ascii="Tahoma" w:hAnsi="Tahoma" w:cs="Tahoma"/>
                <w:color w:val="FF0000"/>
                <w:sz w:val="20"/>
                <w:szCs w:val="20"/>
              </w:rPr>
              <w:t>[</w:t>
            </w:r>
            <w:r w:rsidRPr="002D08D3">
              <w:rPr>
                <w:rFonts w:ascii="Tahoma" w:hAnsi="Tahoma" w:cs="Tahoma"/>
                <w:sz w:val="20"/>
                <w:szCs w:val="20"/>
              </w:rPr>
              <w:t>•</w:t>
            </w:r>
            <w:r w:rsidRPr="002D08D3">
              <w:rPr>
                <w:rFonts w:ascii="Tahoma" w:hAnsi="Tahoma" w:cs="Tahoma"/>
                <w:color w:val="FF0000"/>
                <w:sz w:val="20"/>
                <w:szCs w:val="20"/>
              </w:rPr>
              <w:t>]</w:t>
            </w:r>
            <w:r w:rsidRPr="002D08D3">
              <w:rPr>
                <w:rFonts w:ascii="Tahoma" w:hAnsi="Tahoma" w:cs="Tahoma"/>
                <w:sz w:val="20"/>
                <w:szCs w:val="20"/>
              </w:rPr>
              <w:t> </w:t>
            </w:r>
            <w:r w:rsidR="00506FCA">
              <w:rPr>
                <w:rFonts w:ascii="Tahoma" w:hAnsi="Tahoma" w:cs="Tahoma"/>
                <w:sz w:val="20"/>
                <w:szCs w:val="20"/>
              </w:rPr>
              <w:t xml:space="preserve"> </w:t>
            </w:r>
            <w:r w:rsidRPr="002D08D3">
              <w:rPr>
                <w:rFonts w:ascii="Tahoma" w:hAnsi="Tahoma" w:cs="Tahoma"/>
                <w:sz w:val="20"/>
                <w:szCs w:val="20"/>
              </w:rPr>
              <w:t>₽</w:t>
            </w:r>
            <w:r w:rsidR="00BC69B6" w:rsidRPr="00D43A36">
              <w:rPr>
                <w:rStyle w:val="aff8"/>
                <w:rFonts w:ascii="Tahoma" w:hAnsi="Tahoma" w:cs="Tahoma"/>
                <w:color w:val="FF0000"/>
                <w:sz w:val="20"/>
                <w:szCs w:val="20"/>
              </w:rPr>
              <w:footnoteReference w:id="29"/>
            </w:r>
          </w:p>
        </w:tc>
        <w:tc>
          <w:tcPr>
            <w:tcW w:w="2121" w:type="dxa"/>
            <w:vMerge w:val="restart"/>
            <w:shd w:val="clear" w:color="auto" w:fill="F2F2F2" w:themeFill="background1" w:themeFillShade="F2"/>
          </w:tcPr>
          <w:p w14:paraId="6C98D780" w14:textId="77777777" w:rsidR="001356E6" w:rsidRPr="007C4153" w:rsidRDefault="001356E6" w:rsidP="001356E6">
            <w:pPr>
              <w:ind w:left="2" w:hanging="2"/>
              <w:jc w:val="left"/>
              <w:rPr>
                <w:rFonts w:ascii="Tahoma" w:hAnsi="Tahoma" w:cs="Tahoma"/>
                <w:sz w:val="20"/>
                <w:szCs w:val="20"/>
              </w:rPr>
            </w:pPr>
            <w:r w:rsidRPr="007C4153">
              <w:rPr>
                <w:rFonts w:ascii="Tahoma" w:hAnsi="Tahoma" w:cs="Tahoma"/>
                <w:color w:val="FF0000"/>
                <w:sz w:val="20"/>
                <w:szCs w:val="20"/>
              </w:rPr>
              <w:t>[</w:t>
            </w:r>
            <w:r w:rsidRPr="007C4153">
              <w:rPr>
                <w:rFonts w:ascii="Tahoma" w:hAnsi="Tahoma" w:cs="Tahoma"/>
                <w:sz w:val="20"/>
                <w:szCs w:val="20"/>
              </w:rPr>
              <w:t>•</w:t>
            </w:r>
            <w:r w:rsidRPr="007C4153">
              <w:rPr>
                <w:rFonts w:ascii="Tahoma" w:hAnsi="Tahoma" w:cs="Tahoma"/>
                <w:color w:val="FF0000"/>
                <w:sz w:val="20"/>
                <w:szCs w:val="20"/>
              </w:rPr>
              <w:t>]</w:t>
            </w:r>
            <w:r w:rsidR="000606BB" w:rsidRPr="001309E3">
              <w:rPr>
                <w:rFonts w:ascii="Tahoma" w:hAnsi="Tahoma" w:cs="Tahoma"/>
                <w:color w:val="FF0000"/>
                <w:sz w:val="20"/>
                <w:szCs w:val="20"/>
              </w:rPr>
              <w:t xml:space="preserve"> </w:t>
            </w:r>
            <w:r w:rsidRPr="007C4153">
              <w:rPr>
                <w:rStyle w:val="aff8"/>
                <w:rFonts w:ascii="Tahoma" w:hAnsi="Tahoma" w:cs="Tahoma"/>
                <w:color w:val="FF0000"/>
                <w:sz w:val="20"/>
                <w:szCs w:val="20"/>
              </w:rPr>
              <w:footnoteReference w:id="30"/>
            </w:r>
          </w:p>
        </w:tc>
        <w:tc>
          <w:tcPr>
            <w:tcW w:w="2889" w:type="dxa"/>
            <w:vMerge w:val="restart"/>
            <w:shd w:val="clear" w:color="auto" w:fill="F2F2F2" w:themeFill="background1" w:themeFillShade="F2"/>
          </w:tcPr>
          <w:p w14:paraId="3E9037F2" w14:textId="77777777" w:rsidR="001356E6" w:rsidRPr="002F5750" w:rsidRDefault="001356E6" w:rsidP="001356E6">
            <w:pPr>
              <w:jc w:val="left"/>
              <w:rPr>
                <w:rFonts w:ascii="Tahoma" w:hAnsi="Tahoma" w:cs="Tahoma"/>
                <w:sz w:val="20"/>
                <w:szCs w:val="20"/>
                <w:shd w:val="clear" w:color="auto" w:fill="FFFFFF"/>
              </w:rPr>
            </w:pPr>
            <w:r w:rsidRPr="002F5750">
              <w:rPr>
                <w:rFonts w:ascii="Tahoma" w:hAnsi="Tahoma" w:cs="Tahoma"/>
                <w:sz w:val="20"/>
              </w:rPr>
              <w:t>на дату приемки Товара на основании</w:t>
            </w:r>
            <w:r w:rsidRPr="002F5750">
              <w:rPr>
                <w:rFonts w:ascii="Tahoma" w:hAnsi="Tahoma" w:cs="Tahoma"/>
                <w:sz w:val="20"/>
                <w:shd w:val="clear" w:color="auto" w:fill="FFFFFF"/>
              </w:rPr>
              <w:t xml:space="preserve"> </w:t>
            </w:r>
            <w:r w:rsidR="000606BB" w:rsidRPr="002F5750">
              <w:rPr>
                <w:rFonts w:ascii="Tahoma" w:hAnsi="Tahoma" w:cs="Tahoma"/>
                <w:sz w:val="20"/>
              </w:rPr>
              <w:t xml:space="preserve">подписанной </w:t>
            </w:r>
            <w:r w:rsidRPr="002F5750">
              <w:rPr>
                <w:rFonts w:ascii="Tahoma" w:hAnsi="Tahoma" w:cs="Tahoma"/>
                <w:sz w:val="20"/>
              </w:rPr>
              <w:t xml:space="preserve">Сторонами Товарной накладной </w:t>
            </w:r>
          </w:p>
          <w:p w14:paraId="3DBF0EDD" w14:textId="77777777" w:rsidR="001356E6" w:rsidRPr="002F5750" w:rsidRDefault="001356E6" w:rsidP="0016731C">
            <w:pPr>
              <w:jc w:val="left"/>
              <w:rPr>
                <w:rFonts w:ascii="Tahoma" w:hAnsi="Tahoma" w:cs="Tahoma"/>
                <w:sz w:val="20"/>
                <w:szCs w:val="20"/>
                <w:shd w:val="clear" w:color="auto" w:fill="FFFFFF"/>
              </w:rPr>
            </w:pPr>
            <w:r w:rsidRPr="002F5750">
              <w:rPr>
                <w:rFonts w:ascii="Tahoma" w:hAnsi="Tahoma" w:cs="Tahoma"/>
                <w:sz w:val="20"/>
              </w:rPr>
              <w:t xml:space="preserve">в полном размере </w:t>
            </w:r>
            <w:r w:rsidRPr="002F5750">
              <w:rPr>
                <w:rFonts w:ascii="Tahoma" w:hAnsi="Tahoma" w:cs="Tahoma"/>
                <w:sz w:val="20"/>
                <w:lang w:eastAsia="zh-CN"/>
              </w:rPr>
              <w:t>стоимости Товара</w:t>
            </w:r>
            <w:r w:rsidRPr="002F5750">
              <w:rPr>
                <w:rFonts w:ascii="Tahoma" w:hAnsi="Tahoma" w:cs="Tahoma"/>
                <w:sz w:val="20"/>
              </w:rPr>
              <w:t>, до полного погашения авансового платежа</w:t>
            </w:r>
          </w:p>
        </w:tc>
      </w:tr>
      <w:tr w:rsidR="00061023" w:rsidRPr="002D08D3" w14:paraId="67D5943C" w14:textId="77777777" w:rsidTr="00B23887">
        <w:tc>
          <w:tcPr>
            <w:tcW w:w="1769" w:type="dxa"/>
            <w:vMerge/>
            <w:shd w:val="clear" w:color="auto" w:fill="F2F2F2" w:themeFill="background1" w:themeFillShade="F2"/>
          </w:tcPr>
          <w:p w14:paraId="46D5DFD7"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15F9249B" w14:textId="77777777" w:rsidR="001356E6" w:rsidRPr="002D08D3" w:rsidRDefault="001356E6" w:rsidP="001356E6">
            <w:pPr>
              <w:jc w:val="left"/>
              <w:rPr>
                <w:rFonts w:ascii="Tahoma" w:hAnsi="Tahoma" w:cs="Tahoma"/>
                <w:sz w:val="20"/>
                <w:szCs w:val="20"/>
              </w:rPr>
            </w:pPr>
            <w:r w:rsidRPr="00B23887">
              <w:rPr>
                <w:rFonts w:ascii="Tahoma" w:hAnsi="Tahoma" w:cs="Tahoma"/>
                <w:sz w:val="20"/>
                <w:highlight w:val="darkCyan"/>
              </w:rPr>
              <w:t xml:space="preserve">НДС </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00DC22CA"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31"/>
            </w:r>
          </w:p>
        </w:tc>
        <w:tc>
          <w:tcPr>
            <w:tcW w:w="1560" w:type="dxa"/>
            <w:shd w:val="clear" w:color="auto" w:fill="F2F2F2" w:themeFill="background1" w:themeFillShade="F2"/>
          </w:tcPr>
          <w:p w14:paraId="11FE1E8F" w14:textId="77777777" w:rsidR="001356E6" w:rsidRPr="00B23887" w:rsidRDefault="001356E6" w:rsidP="001356E6">
            <w:pPr>
              <w:rPr>
                <w:rFonts w:ascii="Tahoma" w:hAnsi="Tahoma" w:cs="Tahoma"/>
                <w:sz w:val="20"/>
                <w:highlight w:val="darkCyan"/>
              </w:rPr>
            </w:pP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 ₽</w:t>
            </w: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32"/>
            </w:r>
          </w:p>
          <w:p w14:paraId="5CE71C07" w14:textId="77777777" w:rsidR="001356E6" w:rsidRPr="00B7517A" w:rsidRDefault="001356E6" w:rsidP="001356E6">
            <w:pPr>
              <w:rPr>
                <w:rFonts w:ascii="Tahoma" w:hAnsi="Tahoma" w:cs="Tahoma"/>
                <w:color w:val="FF0000"/>
                <w:sz w:val="20"/>
              </w:rPr>
            </w:pPr>
            <w:r w:rsidRPr="00B7517A">
              <w:rPr>
                <w:rFonts w:ascii="Tahoma" w:hAnsi="Tahoma" w:cs="Tahoma"/>
                <w:color w:val="FF0000"/>
                <w:sz w:val="20"/>
              </w:rPr>
              <w:t>/</w:t>
            </w:r>
          </w:p>
          <w:p w14:paraId="292B2EB5" w14:textId="326E37CC" w:rsidR="001356E6" w:rsidRPr="002D08D3" w:rsidRDefault="001356E6" w:rsidP="001356E6">
            <w:pPr>
              <w:jc w:val="left"/>
              <w:rPr>
                <w:rFonts w:ascii="Tahoma" w:hAnsi="Tahoma" w:cs="Tahoma"/>
                <w:sz w:val="20"/>
                <w:szCs w:val="20"/>
              </w:rPr>
            </w:pPr>
            <w:proofErr w:type="gramStart"/>
            <w:r w:rsidRPr="002D08D3" w:rsidDel="00CF05D3">
              <w:rPr>
                <w:rFonts w:ascii="Tahoma" w:hAnsi="Tahoma" w:cs="Tahoma"/>
                <w:color w:val="FF0000"/>
                <w:sz w:val="20"/>
              </w:rPr>
              <w:t>[</w:t>
            </w:r>
            <w:r w:rsidRPr="002D08D3">
              <w:rPr>
                <w:rFonts w:ascii="Tahoma" w:hAnsi="Tahoma" w:cs="Tahoma"/>
                <w:color w:val="FF0000"/>
                <w:sz w:val="20"/>
              </w:rPr>
              <w:t xml:space="preserve"> </w:t>
            </w:r>
            <w:r w:rsidRPr="002D08D3">
              <w:rPr>
                <w:rFonts w:ascii="Tahoma" w:hAnsi="Tahoma" w:cs="Tahoma"/>
                <w:sz w:val="20"/>
              </w:rPr>
              <w:t>НДС</w:t>
            </w:r>
            <w:proofErr w:type="gramEnd"/>
            <w:r w:rsidRPr="002D08D3">
              <w:rPr>
                <w:rFonts w:ascii="Tahoma" w:hAnsi="Tahoma" w:cs="Tahoma"/>
                <w:sz w:val="20"/>
              </w:rPr>
              <w:t xml:space="preserve"> не облагается на основании </w:t>
            </w:r>
            <w:r w:rsidR="009041B1" w:rsidRPr="002D08D3" w:rsidDel="00CF05D3">
              <w:rPr>
                <w:rFonts w:ascii="Tahoma" w:hAnsi="Tahoma" w:cs="Tahoma"/>
                <w:color w:val="FF0000"/>
                <w:sz w:val="20"/>
              </w:rPr>
              <w:t>[</w:t>
            </w:r>
            <w:r w:rsidR="009041B1">
              <w:rPr>
                <w:rFonts w:ascii="Tahoma" w:hAnsi="Tahoma" w:cs="Tahoma"/>
                <w:color w:val="FF0000"/>
                <w:sz w:val="20"/>
              </w:rPr>
              <w:t xml:space="preserve"> </w:t>
            </w:r>
            <w:proofErr w:type="spellStart"/>
            <w:r w:rsidRPr="002D08D3">
              <w:rPr>
                <w:rFonts w:ascii="Tahoma" w:hAnsi="Tahoma" w:cs="Tahoma"/>
                <w:sz w:val="20"/>
              </w:rPr>
              <w:t>пп</w:t>
            </w:r>
            <w:proofErr w:type="spellEnd"/>
            <w:r w:rsidRPr="002D08D3">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009041B1">
              <w:rPr>
                <w:rFonts w:ascii="Tahoma" w:hAnsi="Tahoma" w:cs="Tahoma"/>
                <w:color w:val="FF0000"/>
                <w:sz w:val="20"/>
              </w:rPr>
              <w:t xml:space="preserve"> </w:t>
            </w:r>
            <w:r w:rsidR="009041B1" w:rsidRPr="002D08D3" w:rsidDel="00CF05D3">
              <w:rPr>
                <w:rFonts w:ascii="Tahoma" w:hAnsi="Tahoma" w:cs="Tahoma"/>
                <w:color w:val="FF0000"/>
                <w:sz w:val="20"/>
              </w:rPr>
              <w:t>]</w:t>
            </w:r>
            <w:r w:rsidR="009041B1">
              <w:rPr>
                <w:rFonts w:ascii="Tahoma" w:hAnsi="Tahoma" w:cs="Tahoma"/>
                <w:color w:val="FF0000"/>
                <w:sz w:val="20"/>
              </w:rPr>
              <w:t xml:space="preserve"> </w:t>
            </w:r>
            <w:r w:rsidRPr="002D08D3">
              <w:rPr>
                <w:rFonts w:ascii="Tahoma" w:hAnsi="Tahoma" w:cs="Tahoma"/>
                <w:sz w:val="20"/>
              </w:rPr>
              <w:t>п.</w:t>
            </w:r>
            <w:r w:rsidR="00450F95">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ст. </w:t>
            </w:r>
            <w:r w:rsidRPr="002D08D3" w:rsidDel="00CF05D3">
              <w:rPr>
                <w:rFonts w:ascii="Tahoma" w:hAnsi="Tahoma" w:cs="Tahoma"/>
                <w:color w:val="FF0000"/>
                <w:sz w:val="20"/>
              </w:rPr>
              <w:t>[</w:t>
            </w:r>
            <w:r w:rsidRPr="002D08D3">
              <w:rPr>
                <w:rFonts w:ascii="Tahoma" w:hAnsi="Tahoma" w:cs="Tahoma"/>
                <w:sz w:val="20"/>
              </w:rPr>
              <w:t>•</w:t>
            </w:r>
            <w:r w:rsidRPr="002D08D3">
              <w:rPr>
                <w:rFonts w:ascii="Tahoma" w:hAnsi="Tahoma" w:cs="Tahoma"/>
                <w:color w:val="FF0000"/>
                <w:sz w:val="20"/>
              </w:rPr>
              <w:t>]</w:t>
            </w:r>
            <w:r w:rsidRPr="002D08D3">
              <w:rPr>
                <w:rFonts w:ascii="Tahoma" w:hAnsi="Tahoma" w:cs="Tahoma"/>
                <w:sz w:val="20"/>
              </w:rPr>
              <w:t xml:space="preserve"> Налогового кодекса РФ. </w:t>
            </w:r>
            <w:r w:rsidRPr="002D08D3">
              <w:rPr>
                <w:rFonts w:ascii="Tahoma" w:hAnsi="Tahoma" w:cs="Tahoma"/>
                <w:color w:val="FF0000"/>
                <w:sz w:val="20"/>
              </w:rPr>
              <w:t>]</w:t>
            </w:r>
            <w:r w:rsidRPr="002D08D3">
              <w:rPr>
                <w:rStyle w:val="ab"/>
                <w:rFonts w:ascii="Tahoma" w:hAnsi="Tahoma" w:cs="Tahoma"/>
              </w:rPr>
              <w:t xml:space="preserve"> </w:t>
            </w:r>
          </w:p>
        </w:tc>
        <w:tc>
          <w:tcPr>
            <w:tcW w:w="2121" w:type="dxa"/>
            <w:vMerge/>
            <w:shd w:val="clear" w:color="auto" w:fill="F2F2F2" w:themeFill="background1" w:themeFillShade="F2"/>
          </w:tcPr>
          <w:p w14:paraId="78AB9A63" w14:textId="77777777" w:rsidR="001356E6" w:rsidRPr="002D08D3" w:rsidRDefault="001356E6" w:rsidP="001356E6">
            <w:pPr>
              <w:jc w:val="left"/>
              <w:rPr>
                <w:rFonts w:ascii="Tahoma" w:hAnsi="Tahoma" w:cs="Tahoma"/>
                <w:sz w:val="20"/>
                <w:szCs w:val="20"/>
              </w:rPr>
            </w:pPr>
          </w:p>
        </w:tc>
        <w:tc>
          <w:tcPr>
            <w:tcW w:w="2889" w:type="dxa"/>
            <w:vMerge/>
            <w:shd w:val="clear" w:color="auto" w:fill="F2F2F2" w:themeFill="background1" w:themeFillShade="F2"/>
          </w:tcPr>
          <w:p w14:paraId="6A4EB07D" w14:textId="77777777" w:rsidR="001356E6" w:rsidRPr="002D08D3" w:rsidRDefault="001356E6" w:rsidP="001356E6">
            <w:pPr>
              <w:ind w:left="720"/>
              <w:jc w:val="left"/>
              <w:rPr>
                <w:rFonts w:ascii="Tahoma" w:hAnsi="Tahoma" w:cs="Tahoma"/>
                <w:sz w:val="20"/>
                <w:szCs w:val="20"/>
              </w:rPr>
            </w:pPr>
          </w:p>
        </w:tc>
      </w:tr>
      <w:tr w:rsidR="00061023" w:rsidRPr="002D08D3" w14:paraId="2E672A63" w14:textId="77777777" w:rsidTr="00B23887">
        <w:trPr>
          <w:trHeight w:val="224"/>
        </w:trPr>
        <w:tc>
          <w:tcPr>
            <w:tcW w:w="1769" w:type="dxa"/>
            <w:vMerge/>
            <w:shd w:val="clear" w:color="auto" w:fill="F2F2F2" w:themeFill="background1" w:themeFillShade="F2"/>
          </w:tcPr>
          <w:p w14:paraId="07A4A00F"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519D2641"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Pr>
                <w:rFonts w:ascii="Tahoma" w:hAnsi="Tahoma" w:cs="Tahoma"/>
                <w:sz w:val="20"/>
              </w:rPr>
              <w:t xml:space="preserve">с НДС </w:t>
            </w:r>
            <w:r w:rsidRPr="002D08D3">
              <w:rPr>
                <w:rFonts w:ascii="Tahoma" w:hAnsi="Tahoma" w:cs="Tahoma"/>
                <w:color w:val="FF0000"/>
                <w:sz w:val="20"/>
              </w:rPr>
              <w:t>]</w:t>
            </w:r>
            <w:r w:rsidRPr="002D08D3">
              <w:rPr>
                <w:rStyle w:val="aff8"/>
                <w:rFonts w:cs="Tahoma"/>
              </w:rPr>
              <w:t xml:space="preserve"> </w:t>
            </w:r>
            <w:r w:rsidRPr="00D43A36">
              <w:rPr>
                <w:rStyle w:val="aff8"/>
                <w:rFonts w:ascii="Tahoma" w:hAnsi="Tahoma" w:cs="Tahoma"/>
                <w:color w:val="FF0000"/>
                <w:sz w:val="20"/>
                <w:szCs w:val="20"/>
              </w:rPr>
              <w:footnoteReference w:id="33"/>
            </w:r>
          </w:p>
        </w:tc>
        <w:tc>
          <w:tcPr>
            <w:tcW w:w="1560" w:type="dxa"/>
            <w:shd w:val="clear" w:color="auto" w:fill="F2F2F2" w:themeFill="background1" w:themeFillShade="F2"/>
          </w:tcPr>
          <w:p w14:paraId="14D17E68"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 </w:t>
            </w:r>
            <w:r w:rsidRPr="002D08D3">
              <w:rPr>
                <w:rFonts w:ascii="Tahoma" w:hAnsi="Tahoma" w:cs="Tahoma"/>
                <w:color w:val="FF0000"/>
                <w:sz w:val="20"/>
              </w:rPr>
              <w:t xml:space="preserve">] </w:t>
            </w:r>
            <w:r w:rsidRPr="00D43A36">
              <w:rPr>
                <w:rStyle w:val="aff8"/>
                <w:rFonts w:ascii="Tahoma" w:hAnsi="Tahoma" w:cs="Tahoma"/>
                <w:color w:val="FF0000"/>
                <w:sz w:val="20"/>
                <w:szCs w:val="20"/>
              </w:rPr>
              <w:footnoteReference w:id="34"/>
            </w:r>
          </w:p>
        </w:tc>
        <w:tc>
          <w:tcPr>
            <w:tcW w:w="2121" w:type="dxa"/>
            <w:vMerge/>
            <w:shd w:val="clear" w:color="auto" w:fill="F2F2F2" w:themeFill="background1" w:themeFillShade="F2"/>
          </w:tcPr>
          <w:p w14:paraId="43EB19BF" w14:textId="77777777" w:rsidR="001356E6" w:rsidRPr="002D08D3" w:rsidRDefault="001356E6" w:rsidP="001356E6">
            <w:pPr>
              <w:ind w:left="432" w:hanging="432"/>
              <w:jc w:val="left"/>
              <w:rPr>
                <w:rFonts w:ascii="Tahoma" w:hAnsi="Tahoma" w:cs="Tahoma"/>
                <w:sz w:val="20"/>
                <w:szCs w:val="20"/>
              </w:rPr>
            </w:pPr>
          </w:p>
        </w:tc>
        <w:tc>
          <w:tcPr>
            <w:tcW w:w="2889" w:type="dxa"/>
            <w:vMerge/>
            <w:shd w:val="clear" w:color="auto" w:fill="F2F2F2" w:themeFill="background1" w:themeFillShade="F2"/>
          </w:tcPr>
          <w:p w14:paraId="2D47968B" w14:textId="77777777" w:rsidR="001356E6" w:rsidRPr="002D08D3" w:rsidRDefault="001356E6" w:rsidP="001356E6">
            <w:pPr>
              <w:ind w:left="720"/>
              <w:jc w:val="left"/>
              <w:rPr>
                <w:rFonts w:ascii="Tahoma" w:hAnsi="Tahoma" w:cs="Tahoma"/>
                <w:sz w:val="20"/>
                <w:szCs w:val="20"/>
              </w:rPr>
            </w:pPr>
          </w:p>
        </w:tc>
      </w:tr>
      <w:tr w:rsidR="00061023" w:rsidRPr="002D08D3" w14:paraId="750B8C68" w14:textId="77777777" w:rsidTr="00B23887">
        <w:tc>
          <w:tcPr>
            <w:tcW w:w="1769" w:type="dxa"/>
            <w:shd w:val="clear" w:color="auto" w:fill="F2F2F2" w:themeFill="background1" w:themeFillShade="F2"/>
          </w:tcPr>
          <w:p w14:paraId="46D1F447"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2</w:t>
            </w:r>
            <w:r w:rsidRPr="002D08D3">
              <w:rPr>
                <w:rFonts w:ascii="Tahoma" w:hAnsi="Tahoma" w:cs="Tahoma"/>
                <w:color w:val="FF0000"/>
                <w:sz w:val="20"/>
                <w:szCs w:val="20"/>
                <w:vertAlign w:val="superscript"/>
              </w:rPr>
              <w:footnoteReference w:id="35"/>
            </w:r>
          </w:p>
        </w:tc>
        <w:tc>
          <w:tcPr>
            <w:tcW w:w="1633" w:type="dxa"/>
            <w:shd w:val="clear" w:color="auto" w:fill="F2F2F2" w:themeFill="background1" w:themeFillShade="F2"/>
          </w:tcPr>
          <w:p w14:paraId="7F95193D" w14:textId="77777777" w:rsidR="001356E6" w:rsidRPr="002D08D3" w:rsidRDefault="001356E6" w:rsidP="001356E6">
            <w:pPr>
              <w:jc w:val="left"/>
              <w:rPr>
                <w:rFonts w:ascii="Tahoma" w:hAnsi="Tahoma" w:cs="Tahoma"/>
                <w:sz w:val="20"/>
                <w:szCs w:val="20"/>
              </w:rPr>
            </w:pPr>
          </w:p>
        </w:tc>
        <w:tc>
          <w:tcPr>
            <w:tcW w:w="1560" w:type="dxa"/>
            <w:shd w:val="clear" w:color="auto" w:fill="F2F2F2" w:themeFill="background1" w:themeFillShade="F2"/>
          </w:tcPr>
          <w:p w14:paraId="15F62403" w14:textId="77777777" w:rsidR="001356E6" w:rsidRPr="002D08D3" w:rsidRDefault="001356E6" w:rsidP="001356E6">
            <w:pPr>
              <w:ind w:left="432" w:hanging="432"/>
              <w:jc w:val="left"/>
              <w:rPr>
                <w:rFonts w:ascii="Tahoma" w:hAnsi="Tahoma" w:cs="Tahoma"/>
                <w:sz w:val="20"/>
                <w:szCs w:val="20"/>
              </w:rPr>
            </w:pPr>
          </w:p>
        </w:tc>
        <w:tc>
          <w:tcPr>
            <w:tcW w:w="2121" w:type="dxa"/>
            <w:shd w:val="clear" w:color="auto" w:fill="F2F2F2" w:themeFill="background1" w:themeFillShade="F2"/>
          </w:tcPr>
          <w:p w14:paraId="1ED03B78" w14:textId="77777777" w:rsidR="001356E6" w:rsidRPr="002D08D3" w:rsidRDefault="001356E6" w:rsidP="001356E6">
            <w:pPr>
              <w:ind w:left="432" w:hanging="432"/>
              <w:jc w:val="left"/>
              <w:rPr>
                <w:rFonts w:ascii="Tahoma" w:hAnsi="Tahoma" w:cs="Tahoma"/>
                <w:sz w:val="20"/>
                <w:szCs w:val="20"/>
              </w:rPr>
            </w:pPr>
          </w:p>
        </w:tc>
        <w:tc>
          <w:tcPr>
            <w:tcW w:w="2889" w:type="dxa"/>
            <w:shd w:val="clear" w:color="auto" w:fill="F2F2F2" w:themeFill="background1" w:themeFillShade="F2"/>
          </w:tcPr>
          <w:p w14:paraId="35861CCC" w14:textId="77777777" w:rsidR="001356E6" w:rsidRPr="002D08D3" w:rsidRDefault="001356E6" w:rsidP="001356E6">
            <w:pPr>
              <w:ind w:left="432" w:hanging="432"/>
              <w:jc w:val="left"/>
              <w:rPr>
                <w:rFonts w:ascii="Tahoma" w:hAnsi="Tahoma" w:cs="Tahoma"/>
                <w:sz w:val="20"/>
                <w:szCs w:val="20"/>
              </w:rPr>
            </w:pPr>
          </w:p>
        </w:tc>
      </w:tr>
    </w:tbl>
    <w:p w14:paraId="57166ADD" w14:textId="77777777" w:rsidR="00057144" w:rsidRPr="00383466" w:rsidRDefault="00057144" w:rsidP="00057144">
      <w:pPr>
        <w:tabs>
          <w:tab w:val="left" w:pos="851"/>
          <w:tab w:val="left" w:pos="1418"/>
          <w:tab w:val="left" w:pos="3119"/>
        </w:tabs>
        <w:suppressAutoHyphens/>
        <w:spacing w:before="120" w:after="240"/>
        <w:ind w:left="851"/>
        <w:outlineLvl w:val="2"/>
        <w:rPr>
          <w:rFonts w:ascii="Tahoma" w:hAnsi="Tahoma" w:cs="Tahoma"/>
          <w:bCs/>
          <w:color w:val="FF0000"/>
          <w:sz w:val="20"/>
        </w:rPr>
      </w:pPr>
      <w:r w:rsidRPr="00383466">
        <w:rPr>
          <w:rFonts w:ascii="Tahoma" w:hAnsi="Tahoma" w:cs="Tahoma"/>
          <w:bCs/>
          <w:color w:val="FF0000"/>
          <w:sz w:val="20"/>
        </w:rPr>
        <w:t>]</w:t>
      </w:r>
    </w:p>
    <w:p w14:paraId="120E8E82" w14:textId="77777777" w:rsidR="00057144" w:rsidRPr="00491259" w:rsidRDefault="00057144" w:rsidP="00887B74">
      <w:pPr>
        <w:pStyle w:val="affffffff7"/>
        <w:numPr>
          <w:ilvl w:val="1"/>
          <w:numId w:val="26"/>
        </w:numPr>
        <w:tabs>
          <w:tab w:val="num" w:pos="851"/>
        </w:tabs>
        <w:ind w:left="851" w:hanging="851"/>
        <w:rPr>
          <w:rFonts w:eastAsia="Calibri"/>
          <w:szCs w:val="24"/>
        </w:rPr>
      </w:pPr>
      <w:r w:rsidRPr="00491259">
        <w:rPr>
          <w:color w:val="FF0000"/>
        </w:rPr>
        <w:t>[</w:t>
      </w:r>
    </w:p>
    <w:tbl>
      <w:tblPr>
        <w:tblStyle w:val="64"/>
        <w:tblW w:w="992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701"/>
        <w:gridCol w:w="8222"/>
      </w:tblGrid>
      <w:tr w:rsidR="00057144" w:rsidRPr="00491259" w14:paraId="1C0C9243" w14:textId="77777777" w:rsidTr="00387583">
        <w:trPr>
          <w:trHeight w:val="280"/>
        </w:trPr>
        <w:tc>
          <w:tcPr>
            <w:tcW w:w="9923" w:type="dxa"/>
            <w:gridSpan w:val="2"/>
            <w:tcBorders>
              <w:top w:val="nil"/>
              <w:left w:val="nil"/>
            </w:tcBorders>
            <w:shd w:val="clear" w:color="auto" w:fill="F2F2F2"/>
          </w:tcPr>
          <w:p w14:paraId="537DCC1F" w14:textId="6F3BFBBE" w:rsidR="00057144" w:rsidRPr="00B23887" w:rsidRDefault="00057144" w:rsidP="005438B4">
            <w:pPr>
              <w:ind w:left="142" w:right="-143"/>
              <w:jc w:val="left"/>
              <w:rPr>
                <w:rFonts w:ascii="Tahoma" w:eastAsia="Calibri" w:hAnsi="Tahoma" w:cs="Tahoma"/>
                <w:sz w:val="20"/>
                <w:szCs w:val="20"/>
                <w:highlight w:val="yellow"/>
                <w:lang w:eastAsia="ru-RU"/>
              </w:rPr>
            </w:pPr>
            <w:r w:rsidRPr="00B23887">
              <w:rPr>
                <w:rFonts w:ascii="Tahoma" w:eastAsia="Calibri" w:hAnsi="Tahoma" w:cs="Tahoma"/>
                <w:sz w:val="20"/>
                <w:highlight w:val="yellow"/>
              </w:rPr>
              <w:t xml:space="preserve">Аванс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color w:val="FF0000"/>
                <w:sz w:val="20"/>
                <w:highlight w:val="yellow"/>
                <w:vertAlign w:val="superscript"/>
              </w:rPr>
              <w:footnoteReference w:id="36"/>
            </w:r>
            <w:r w:rsidRPr="00B23887">
              <w:rPr>
                <w:rFonts w:ascii="Tahoma" w:eastAsia="Calibri" w:hAnsi="Tahoma" w:cs="Tahoma"/>
                <w:sz w:val="20"/>
                <w:highlight w:val="yellow"/>
              </w:rPr>
              <w:t xml:space="preserve"> выплачивается</w:t>
            </w:r>
            <w:r w:rsidR="007E22F1">
              <w:rPr>
                <w:rFonts w:ascii="Tahoma" w:eastAsia="Calibri" w:hAnsi="Tahoma" w:cs="Tahoma"/>
                <w:sz w:val="20"/>
                <w:highlight w:val="yellow"/>
              </w:rPr>
              <w:t xml:space="preserve"> в размере, указанном в счете,</w:t>
            </w:r>
          </w:p>
        </w:tc>
      </w:tr>
      <w:tr w:rsidR="00057144" w:rsidRPr="00491259" w14:paraId="3804BB8F" w14:textId="77777777" w:rsidTr="002C03F6">
        <w:trPr>
          <w:trHeight w:val="772"/>
        </w:trPr>
        <w:tc>
          <w:tcPr>
            <w:tcW w:w="1701" w:type="dxa"/>
            <w:tcBorders>
              <w:left w:val="nil"/>
              <w:right w:val="dotted" w:sz="4" w:space="0" w:color="auto"/>
            </w:tcBorders>
            <w:shd w:val="clear" w:color="auto" w:fill="auto"/>
          </w:tcPr>
          <w:p w14:paraId="2953D561"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Единый платежный день</w:t>
            </w:r>
          </w:p>
          <w:p w14:paraId="102DB731" w14:textId="77777777" w:rsidR="00057144" w:rsidRPr="00B23887" w:rsidRDefault="00057144" w:rsidP="005438B4">
            <w:pPr>
              <w:tabs>
                <w:tab w:val="left" w:pos="1029"/>
                <w:tab w:val="left" w:pos="1418"/>
                <w:tab w:val="left" w:pos="3119"/>
              </w:tabs>
              <w:suppressAutoHyphens/>
              <w:jc w:val="left"/>
              <w:rPr>
                <w:rFonts w:ascii="Tahoma" w:eastAsia="Calibri" w:hAnsi="Tahoma" w:cs="Tahoma"/>
                <w:color w:val="F79646"/>
                <w:sz w:val="20"/>
                <w:szCs w:val="20"/>
                <w:highlight w:val="yellow"/>
              </w:rPr>
            </w:pPr>
          </w:p>
        </w:tc>
        <w:tc>
          <w:tcPr>
            <w:tcW w:w="8222" w:type="dxa"/>
            <w:tcBorders>
              <w:left w:val="dotted" w:sz="4" w:space="0" w:color="auto"/>
            </w:tcBorders>
            <w:shd w:val="clear" w:color="auto" w:fill="F2F2F2"/>
          </w:tcPr>
          <w:p w14:paraId="44D99B2E" w14:textId="77777777" w:rsidR="00057144" w:rsidRPr="00B23887" w:rsidRDefault="00057144" w:rsidP="005438B4">
            <w:pPr>
              <w:tabs>
                <w:tab w:val="left" w:pos="1029"/>
                <w:tab w:val="left" w:pos="1418"/>
                <w:tab w:val="left" w:pos="3119"/>
              </w:tabs>
              <w:suppressAutoHyphens/>
              <w:ind w:left="142" w:right="-143" w:hanging="44"/>
              <w:rPr>
                <w:rFonts w:ascii="Tahoma" w:eastAsia="Tahoma" w:hAnsi="Tahoma" w:cs="Tahoma"/>
                <w:bCs/>
                <w:color w:val="FF0000"/>
                <w:sz w:val="20"/>
                <w:szCs w:val="20"/>
                <w:highlight w:val="yellow"/>
                <w:lang w:val="en-US"/>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в первый (-ую) рабочий (-ую)</w:t>
            </w:r>
            <w:r w:rsidRPr="00B23887">
              <w:rPr>
                <w:rFonts w:ascii="Tahoma" w:eastAsia="Tahoma" w:hAnsi="Tahoma" w:cs="Tahoma"/>
                <w:bCs/>
                <w:sz w:val="20"/>
                <w:highlight w:val="yellow"/>
              </w:rPr>
              <w:t xml:space="preserve"> </w:t>
            </w:r>
            <w:r w:rsidRPr="00B23887">
              <w:rPr>
                <w:rFonts w:ascii="Tahoma" w:eastAsia="Tahoma" w:hAnsi="Tahoma" w:cs="Tahoma"/>
                <w:bCs/>
                <w:color w:val="FF0000"/>
                <w:sz w:val="20"/>
                <w:highlight w:val="yellow"/>
              </w:rPr>
              <w:t>[</w:t>
            </w:r>
            <w:r w:rsidRPr="00B23887">
              <w:rPr>
                <w:rFonts w:ascii="Tahoma" w:eastAsia="Tahoma" w:hAnsi="Tahoma" w:cs="Tahoma"/>
                <w:bCs/>
                <w:sz w:val="20"/>
                <w:highlight w:val="yellow"/>
              </w:rPr>
              <w:t>•</w:t>
            </w:r>
            <w:r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lang w:val="en-US"/>
              </w:rPr>
              <w:t>]</w:t>
            </w:r>
            <w:r w:rsidR="00DC22CA"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vertAlign w:val="superscript"/>
                <w:lang w:val="en-US"/>
              </w:rPr>
              <w:footnoteReference w:id="37"/>
            </w:r>
          </w:p>
          <w:p w14:paraId="6B231F61"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color w:val="FF0000"/>
                <w:sz w:val="20"/>
                <w:szCs w:val="20"/>
                <w:highlight w:val="yellow"/>
                <w:lang w:eastAsia="ru-RU"/>
              </w:rPr>
            </w:pPr>
            <w:r w:rsidRPr="00B23887">
              <w:rPr>
                <w:rFonts w:ascii="Tahoma" w:eastAsia="Calibri" w:hAnsi="Tahoma" w:cs="Tahoma"/>
                <w:color w:val="FF0000"/>
                <w:sz w:val="20"/>
                <w:highlight w:val="yellow"/>
              </w:rPr>
              <w:t>/</w:t>
            </w:r>
          </w:p>
          <w:p w14:paraId="3D77CD1E"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sz w:val="20"/>
                <w:szCs w:val="20"/>
                <w:highlight w:val="yellow"/>
                <w:lang w:val="en-US"/>
              </w:rPr>
            </w:pP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38"/>
            </w:r>
          </w:p>
        </w:tc>
      </w:tr>
      <w:tr w:rsidR="00057144" w:rsidRPr="00491259" w14:paraId="70CD8FC6" w14:textId="77777777" w:rsidTr="00387583">
        <w:tc>
          <w:tcPr>
            <w:tcW w:w="1701" w:type="dxa"/>
            <w:tcBorders>
              <w:top w:val="dotted" w:sz="4" w:space="0" w:color="auto"/>
              <w:left w:val="nil"/>
              <w:bottom w:val="dotted" w:sz="4" w:space="0" w:color="auto"/>
              <w:right w:val="dotted" w:sz="4" w:space="0" w:color="auto"/>
            </w:tcBorders>
            <w:shd w:val="clear" w:color="auto" w:fill="auto"/>
          </w:tcPr>
          <w:p w14:paraId="289C379D"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Период отсрочки</w:t>
            </w:r>
          </w:p>
          <w:p w14:paraId="0C0E53A3" w14:textId="77777777" w:rsidR="00057144" w:rsidRPr="00B23887" w:rsidRDefault="00057144" w:rsidP="005438B4">
            <w:pPr>
              <w:jc w:val="left"/>
              <w:rPr>
                <w:rFonts w:ascii="Tahoma" w:eastAsia="Calibri" w:hAnsi="Tahoma" w:cs="Tahoma"/>
                <w:sz w:val="20"/>
                <w:szCs w:val="20"/>
                <w:highlight w:val="yellow"/>
              </w:rPr>
            </w:pPr>
          </w:p>
        </w:tc>
        <w:tc>
          <w:tcPr>
            <w:tcW w:w="8222" w:type="dxa"/>
            <w:tcBorders>
              <w:top w:val="dotted" w:sz="4" w:space="0" w:color="auto"/>
              <w:left w:val="dotted" w:sz="4" w:space="0" w:color="auto"/>
              <w:bottom w:val="dotted" w:sz="4" w:space="0" w:color="auto"/>
            </w:tcBorders>
            <w:shd w:val="clear" w:color="auto" w:fill="F2F2F2"/>
          </w:tcPr>
          <w:p w14:paraId="1CAB4046" w14:textId="77777777" w:rsidR="00057144" w:rsidRPr="00B23887" w:rsidRDefault="00057144" w:rsidP="005438B4">
            <w:pPr>
              <w:ind w:left="142" w:right="-143"/>
              <w:rPr>
                <w:rFonts w:ascii="Tahoma" w:eastAsia="Calibri" w:hAnsi="Tahoma" w:cs="Tahoma"/>
                <w:i/>
                <w:sz w:val="20"/>
                <w:szCs w:val="20"/>
                <w:highlight w:val="yellow"/>
                <w:lang w:eastAsia="ru-RU"/>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после истечения </w:t>
            </w:r>
            <w:r w:rsidRPr="00B23887">
              <w:rPr>
                <w:rFonts w:ascii="Tahoma" w:eastAsia="Calibri" w:hAnsi="Tahoma" w:cs="Tahoma"/>
                <w:iCs/>
                <w:color w:val="FF0000"/>
                <w:sz w:val="20"/>
                <w:highlight w:val="yellow"/>
              </w:rPr>
              <w:t>]</w:t>
            </w:r>
            <w:r w:rsidR="00DC22CA" w:rsidRPr="00B23887">
              <w:rPr>
                <w:rFonts w:ascii="Tahoma" w:eastAsia="Calibri" w:hAnsi="Tahoma" w:cs="Tahoma"/>
                <w:iCs/>
                <w:color w:val="FF0000"/>
                <w:sz w:val="20"/>
                <w:highlight w:val="yellow"/>
              </w:rPr>
              <w:t xml:space="preserve"> </w:t>
            </w:r>
            <w:r w:rsidRPr="00B23887">
              <w:rPr>
                <w:rFonts w:ascii="Tahoma" w:eastAsia="Calibri" w:hAnsi="Tahoma" w:cs="Tahoma"/>
                <w:iCs/>
                <w:color w:val="FF0000"/>
                <w:sz w:val="20"/>
                <w:highlight w:val="yellow"/>
                <w:vertAlign w:val="superscript"/>
              </w:rPr>
              <w:footnoteReference w:id="39"/>
            </w:r>
            <w:r w:rsidRPr="00B23887">
              <w:rPr>
                <w:rFonts w:ascii="Tahoma" w:eastAsia="Calibri" w:hAnsi="Tahoma" w:cs="Tahoma"/>
                <w:iCs/>
                <w:color w:val="FF0000"/>
                <w:sz w:val="20"/>
                <w:highlight w:val="yellow"/>
              </w:rPr>
              <w:t xml:space="preserve"> </w:t>
            </w:r>
            <w:r w:rsidRPr="00730E86">
              <w:rPr>
                <w:rFonts w:ascii="Tahoma" w:eastAsia="Calibri" w:hAnsi="Tahoma" w:cs="Tahoma"/>
                <w:iCs/>
                <w:color w:val="FF0000"/>
                <w:sz w:val="20"/>
                <w:highlight w:val="yellow"/>
              </w:rPr>
              <w:t>/</w:t>
            </w:r>
            <w:r w:rsidRPr="00B23887">
              <w:rPr>
                <w:rFonts w:ascii="Tahoma" w:eastAsia="Calibri" w:hAnsi="Tahoma" w:cs="Tahoma"/>
                <w:iCs/>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не позднее</w:t>
            </w:r>
            <w:r w:rsidR="00DC22C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40"/>
            </w:r>
            <w:r w:rsidRPr="00B23887">
              <w:rPr>
                <w:rFonts w:ascii="Tahoma" w:eastAsia="Calibri" w:hAnsi="Tahoma" w:cs="Tahoma"/>
                <w:bCs/>
                <w:sz w:val="20"/>
                <w:highlight w:val="yellow"/>
              </w:rPr>
              <w:t xml:space="preserve"> </w:t>
            </w:r>
            <w:r w:rsidRPr="00B23887">
              <w:rPr>
                <w:rFonts w:ascii="Tahoma" w:eastAsia="Calibri" w:hAnsi="Tahoma" w:cs="Tahoma"/>
                <w:bCs/>
                <w:color w:val="FF0000"/>
                <w:sz w:val="20"/>
                <w:highlight w:val="yellow"/>
              </w:rPr>
              <w:t>[</w:t>
            </w:r>
            <w:r w:rsidRPr="00B23887">
              <w:rPr>
                <w:rFonts w:ascii="Tahoma" w:eastAsia="Calibri" w:hAnsi="Tahoma" w:cs="Tahoma"/>
                <w:bCs/>
                <w:sz w:val="20"/>
                <w:highlight w:val="yellow"/>
              </w:rPr>
              <w:t>•</w:t>
            </w:r>
            <w:r w:rsidRPr="00B23887">
              <w:rPr>
                <w:rFonts w:ascii="Tahoma" w:eastAsia="Calibri" w:hAnsi="Tahoma" w:cs="Tahoma"/>
                <w:bCs/>
                <w:color w:val="FF0000"/>
                <w:sz w:val="20"/>
                <w:highlight w:val="yellow"/>
              </w:rPr>
              <w:t>]</w:t>
            </w:r>
            <w:r w:rsidR="00DC22CA" w:rsidRPr="00B23887">
              <w:rPr>
                <w:rFonts w:ascii="Tahoma" w:eastAsia="Calibri" w:hAnsi="Tahoma" w:cs="Tahoma"/>
                <w:bCs/>
                <w:color w:val="FF0000"/>
                <w:sz w:val="20"/>
                <w:highlight w:val="yellow"/>
              </w:rPr>
              <w:t xml:space="preserve"> </w:t>
            </w:r>
            <w:r w:rsidRPr="00B23887">
              <w:rPr>
                <w:rFonts w:ascii="Tahoma" w:eastAsia="Calibri" w:hAnsi="Tahoma" w:cs="Tahoma"/>
                <w:bCs/>
                <w:color w:val="FF0000"/>
                <w:sz w:val="20"/>
                <w:highlight w:val="yellow"/>
                <w:vertAlign w:val="superscript"/>
              </w:rPr>
              <w:footnoteReference w:id="41"/>
            </w:r>
            <w:r w:rsidRPr="00B23887">
              <w:rPr>
                <w:rFonts w:ascii="Tahoma" w:eastAsia="Calibri" w:hAnsi="Tahoma" w:cs="Tahoma"/>
                <w:bCs/>
                <w:color w:val="FF0000"/>
                <w:sz w:val="20"/>
                <w:highlight w:val="yellow"/>
              </w:rPr>
              <w:t xml:space="preserve"> </w:t>
            </w:r>
            <w:proofErr w:type="spellStart"/>
            <w:r w:rsidRPr="00B23887">
              <w:rPr>
                <w:rFonts w:ascii="Tahoma" w:eastAsia="Calibri" w:hAnsi="Tahoma" w:cs="Tahoma"/>
                <w:bCs/>
                <w:sz w:val="20"/>
                <w:highlight w:val="yellow"/>
              </w:rPr>
              <w:t>р</w:t>
            </w:r>
            <w:r w:rsidR="00A00185" w:rsidRPr="00B23887">
              <w:rPr>
                <w:rFonts w:ascii="Tahoma" w:eastAsia="Calibri" w:hAnsi="Tahoma" w:cs="Tahoma"/>
                <w:bCs/>
                <w:sz w:val="20"/>
                <w:highlight w:val="yellow"/>
              </w:rPr>
              <w:t>.д</w:t>
            </w:r>
            <w:proofErr w:type="spellEnd"/>
            <w:r w:rsidR="00A00185" w:rsidRPr="00B23887">
              <w:rPr>
                <w:rFonts w:ascii="Tahoma" w:eastAsia="Calibri" w:hAnsi="Tahoma" w:cs="Tahoma"/>
                <w:bCs/>
                <w:sz w:val="20"/>
                <w:highlight w:val="yellow"/>
              </w:rPr>
              <w:t>.</w:t>
            </w:r>
          </w:p>
        </w:tc>
      </w:tr>
      <w:tr w:rsidR="00057144" w:rsidRPr="00491259" w14:paraId="4874836A" w14:textId="77777777" w:rsidTr="00387583">
        <w:trPr>
          <w:trHeight w:val="1088"/>
        </w:trPr>
        <w:tc>
          <w:tcPr>
            <w:tcW w:w="1701" w:type="dxa"/>
            <w:tcBorders>
              <w:top w:val="dotted" w:sz="4" w:space="0" w:color="auto"/>
              <w:left w:val="nil"/>
              <w:right w:val="dotted" w:sz="4" w:space="0" w:color="auto"/>
            </w:tcBorders>
            <w:shd w:val="clear" w:color="auto" w:fill="auto"/>
          </w:tcPr>
          <w:p w14:paraId="191190AC"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Базовая дата</w:t>
            </w:r>
          </w:p>
        </w:tc>
        <w:tc>
          <w:tcPr>
            <w:tcW w:w="8222" w:type="dxa"/>
            <w:tcBorders>
              <w:top w:val="dotted" w:sz="4" w:space="0" w:color="auto"/>
              <w:left w:val="dotted" w:sz="4" w:space="0" w:color="auto"/>
              <w:bottom w:val="dotted" w:sz="4" w:space="0" w:color="auto"/>
            </w:tcBorders>
            <w:shd w:val="clear" w:color="auto" w:fill="F2F2F2"/>
          </w:tcPr>
          <w:p w14:paraId="5CC4FDFB" w14:textId="3094E373"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color w:val="FF0000"/>
                <w:sz w:val="20"/>
                <w:highlight w:val="yellow"/>
              </w:rPr>
              <w:t>[</w:t>
            </w:r>
            <w:r w:rsidR="0094026B">
              <w:rPr>
                <w:rFonts w:ascii="Tahoma" w:eastAsia="Calibri" w:hAnsi="Tahoma" w:cs="Tahoma"/>
                <w:color w:val="FF0000"/>
                <w:sz w:val="20"/>
                <w:highlight w:val="yellow"/>
              </w:rPr>
              <w:t xml:space="preserve"> </w:t>
            </w:r>
            <w:r w:rsidRPr="001F73FF">
              <w:rPr>
                <w:rFonts w:ascii="Tahoma" w:eastAsia="Calibri" w:hAnsi="Tahoma" w:cs="Tahoma"/>
                <w:sz w:val="20"/>
                <w:highlight w:val="yellow"/>
              </w:rPr>
              <w:t>- для единовременного или первого платежа – с даты при</w:t>
            </w:r>
            <w:r>
              <w:rPr>
                <w:rFonts w:ascii="Tahoma" w:eastAsia="Calibri" w:hAnsi="Tahoma" w:cs="Tahoma"/>
                <w:sz w:val="20"/>
                <w:highlight w:val="yellow"/>
              </w:rPr>
              <w:t>е</w:t>
            </w:r>
            <w:r w:rsidRPr="001F73FF">
              <w:rPr>
                <w:rFonts w:ascii="Tahoma" w:eastAsia="Calibri" w:hAnsi="Tahoma" w:cs="Tahoma"/>
                <w:sz w:val="20"/>
                <w:highlight w:val="yellow"/>
              </w:rPr>
              <w:t xml:space="preserve">мки </w:t>
            </w:r>
            <w:r>
              <w:rPr>
                <w:rFonts w:ascii="Tahoma" w:eastAsia="Calibri" w:hAnsi="Tahoma" w:cs="Tahoma"/>
                <w:sz w:val="20"/>
                <w:highlight w:val="yellow"/>
              </w:rPr>
              <w:t>Покупателем н</w:t>
            </w:r>
            <w:r w:rsidRPr="001F73FF">
              <w:rPr>
                <w:rFonts w:ascii="Tahoma" w:eastAsia="Calibri" w:hAnsi="Tahoma" w:cs="Tahoma"/>
                <w:sz w:val="20"/>
                <w:highlight w:val="yellow"/>
              </w:rPr>
              <w:t xml:space="preserve">езависимой гарантии возврата авансового платежа ] </w:t>
            </w:r>
            <w:r w:rsidRPr="00D43A36">
              <w:rPr>
                <w:rFonts w:ascii="Tahoma" w:eastAsia="Calibri" w:hAnsi="Tahoma" w:cs="Tahoma"/>
                <w:color w:val="FF0000"/>
                <w:sz w:val="20"/>
                <w:vertAlign w:val="superscript"/>
              </w:rPr>
              <w:footnoteReference w:id="42"/>
            </w:r>
            <w:r w:rsidRPr="001F73FF">
              <w:rPr>
                <w:rFonts w:ascii="Tahoma" w:eastAsia="Calibri" w:hAnsi="Tahoma" w:cs="Tahoma"/>
                <w:sz w:val="20"/>
                <w:highlight w:val="yellow"/>
              </w:rPr>
              <w:t>,</w:t>
            </w:r>
          </w:p>
          <w:p w14:paraId="0C507AB3" w14:textId="54FBD121"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sz w:val="20"/>
                <w:highlight w:val="yellow"/>
              </w:rPr>
              <w:t>- для последующих платежей – с даты выставления сч</w:t>
            </w:r>
            <w:r>
              <w:rPr>
                <w:rFonts w:ascii="Tahoma" w:eastAsia="Calibri" w:hAnsi="Tahoma" w:cs="Tahoma"/>
                <w:sz w:val="20"/>
                <w:highlight w:val="yellow"/>
              </w:rPr>
              <w:t>е</w:t>
            </w:r>
            <w:r w:rsidRPr="001F73FF">
              <w:rPr>
                <w:rFonts w:ascii="Tahoma" w:eastAsia="Calibri" w:hAnsi="Tahoma" w:cs="Tahoma"/>
                <w:sz w:val="20"/>
                <w:highlight w:val="yellow"/>
              </w:rPr>
              <w:t>та на осуществление [</w:t>
            </w:r>
            <w:proofErr w:type="gramStart"/>
            <w:r w:rsidRPr="001F73FF">
              <w:rPr>
                <w:rFonts w:ascii="Tahoma" w:eastAsia="Calibri" w:hAnsi="Tahoma" w:cs="Tahoma"/>
                <w:sz w:val="20"/>
                <w:highlight w:val="yellow"/>
              </w:rPr>
              <w:t>соответствующего ]</w:t>
            </w:r>
            <w:proofErr w:type="gramEnd"/>
            <w:r w:rsidRPr="001F73FF">
              <w:rPr>
                <w:rFonts w:ascii="Tahoma" w:eastAsia="Calibri" w:hAnsi="Tahoma" w:cs="Tahoma"/>
                <w:sz w:val="20"/>
                <w:highlight w:val="yellow"/>
              </w:rPr>
              <w:t xml:space="preserve"> авансового платежа, при наличии независимой гарантии на всю сумму аванса.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D43A36">
              <w:rPr>
                <w:rFonts w:ascii="Tahoma" w:eastAsia="Calibri" w:hAnsi="Tahoma" w:cs="Tahoma"/>
                <w:color w:val="FF0000"/>
                <w:sz w:val="20"/>
                <w:vertAlign w:val="superscript"/>
              </w:rPr>
              <w:footnoteReference w:id="43"/>
            </w:r>
          </w:p>
          <w:p w14:paraId="067FE9D1" w14:textId="77777777" w:rsidR="007E22F1" w:rsidRPr="001F73FF" w:rsidRDefault="007E22F1" w:rsidP="001F73FF">
            <w:pPr>
              <w:autoSpaceDE w:val="0"/>
              <w:autoSpaceDN w:val="0"/>
              <w:ind w:left="140" w:right="-143"/>
              <w:jc w:val="left"/>
              <w:rPr>
                <w:rFonts w:ascii="Tahoma" w:eastAsia="Calibri" w:hAnsi="Tahoma" w:cs="Tahoma"/>
                <w:sz w:val="20"/>
                <w:highlight w:val="yellow"/>
              </w:rPr>
            </w:pPr>
          </w:p>
          <w:p w14:paraId="51E7E622" w14:textId="52A5238A" w:rsidR="00057144" w:rsidRPr="00B23887" w:rsidRDefault="007E22F1" w:rsidP="0094026B">
            <w:pPr>
              <w:autoSpaceDE w:val="0"/>
              <w:autoSpaceDN w:val="0"/>
              <w:ind w:left="140" w:right="-143"/>
              <w:jc w:val="left"/>
              <w:rPr>
                <w:rFonts w:ascii="Tahoma" w:eastAsia="Calibri" w:hAnsi="Tahoma" w:cs="Tahoma"/>
                <w:bCs/>
                <w:sz w:val="20"/>
                <w:szCs w:val="20"/>
                <w:highlight w:val="yellow"/>
                <w:lang w:eastAsia="ru-RU"/>
              </w:rPr>
            </w:pP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 даты выставления счёта на осуществление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соответствующего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авансового платежа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292628">
              <w:rPr>
                <w:rFonts w:ascii="Tahoma" w:hAnsi="Tahoma" w:cs="Tahoma"/>
                <w:color w:val="FF0000"/>
                <w:sz w:val="20"/>
                <w:vertAlign w:val="superscript"/>
                <w:lang w:eastAsia="ru-RU"/>
              </w:rPr>
              <w:footnoteReference w:id="44"/>
            </w:r>
          </w:p>
        </w:tc>
      </w:tr>
      <w:tr w:rsidR="00057144" w:rsidRPr="00491259" w14:paraId="4C32BBFD" w14:textId="77777777" w:rsidTr="00387583">
        <w:tc>
          <w:tcPr>
            <w:tcW w:w="1701" w:type="dxa"/>
            <w:tcBorders>
              <w:left w:val="nil"/>
              <w:bottom w:val="nil"/>
              <w:right w:val="dotted" w:sz="4" w:space="0" w:color="auto"/>
            </w:tcBorders>
            <w:shd w:val="clear" w:color="auto" w:fill="auto"/>
          </w:tcPr>
          <w:p w14:paraId="38E243EA"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Дополнительные условия</w:t>
            </w:r>
          </w:p>
        </w:tc>
        <w:tc>
          <w:tcPr>
            <w:tcW w:w="8222" w:type="dxa"/>
            <w:tcBorders>
              <w:left w:val="dotted" w:sz="4" w:space="0" w:color="auto"/>
            </w:tcBorders>
            <w:shd w:val="clear" w:color="auto" w:fill="F2F2F2"/>
          </w:tcPr>
          <w:p w14:paraId="5379FCAA" w14:textId="3C2D74BA" w:rsidR="0094026B" w:rsidRDefault="0094026B" w:rsidP="006005E4">
            <w:pPr>
              <w:pStyle w:val="af0"/>
              <w:tabs>
                <w:tab w:val="left" w:pos="284"/>
              </w:tabs>
              <w:ind w:left="140" w:right="1"/>
              <w:jc w:val="left"/>
              <w:rPr>
                <w:rFonts w:ascii="Tahoma" w:hAnsi="Tahoma" w:cs="Tahoma"/>
                <w:color w:val="FF0000"/>
                <w:sz w:val="20"/>
              </w:rPr>
            </w:pPr>
            <w:proofErr w:type="gramStart"/>
            <w:r w:rsidRPr="0094026B">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highlight w:val="yellow"/>
              </w:rPr>
              <w:t>Поставщик</w:t>
            </w:r>
            <w:proofErr w:type="gramEnd"/>
            <w:r w:rsidRPr="001F73FF">
              <w:rPr>
                <w:rFonts w:ascii="Tahoma" w:hAnsi="Tahoma" w:cs="Tahoma"/>
                <w:sz w:val="20"/>
                <w:highlight w:val="yellow"/>
              </w:rPr>
              <w:t xml:space="preserve"> передаёт Покупателю оригинал счёта и/или его скан-копию не позднее 1 </w:t>
            </w:r>
            <w:proofErr w:type="spellStart"/>
            <w:r w:rsidRPr="001F73FF">
              <w:rPr>
                <w:rFonts w:ascii="Tahoma" w:hAnsi="Tahoma" w:cs="Tahoma"/>
                <w:sz w:val="20"/>
                <w:highlight w:val="yellow"/>
              </w:rPr>
              <w:t>к.д</w:t>
            </w:r>
            <w:proofErr w:type="spellEnd"/>
            <w:r w:rsidRPr="001F73FF">
              <w:rPr>
                <w:rFonts w:ascii="Tahoma" w:hAnsi="Tahoma" w:cs="Tahoma"/>
                <w:sz w:val="20"/>
                <w:highlight w:val="yellow"/>
              </w:rPr>
              <w:t>. с даты выставления счёта.</w:t>
            </w:r>
            <w:r w:rsidRPr="001F73FF">
              <w:rPr>
                <w:rFonts w:ascii="Tahoma" w:hAnsi="Tahoma" w:cs="Tahoma"/>
                <w:sz w:val="20"/>
              </w:rPr>
              <w:t xml:space="preserve"> </w:t>
            </w:r>
            <w:r w:rsidRPr="0094026B">
              <w:rPr>
                <w:rFonts w:ascii="Tahoma" w:hAnsi="Tahoma" w:cs="Tahoma"/>
                <w:color w:val="FF0000"/>
                <w:sz w:val="20"/>
              </w:rPr>
              <w:t>]</w:t>
            </w:r>
          </w:p>
          <w:p w14:paraId="42D8C612" w14:textId="77777777" w:rsidR="0094026B" w:rsidRDefault="0094026B" w:rsidP="005438B4">
            <w:pPr>
              <w:tabs>
                <w:tab w:val="left" w:pos="284"/>
              </w:tabs>
              <w:ind w:left="142" w:right="-143"/>
              <w:rPr>
                <w:rFonts w:ascii="Tahoma" w:eastAsia="Calibri" w:hAnsi="Tahoma" w:cs="Tahoma"/>
                <w:color w:val="FF0000"/>
                <w:sz w:val="20"/>
                <w:highlight w:val="yellow"/>
              </w:rPr>
            </w:pPr>
          </w:p>
          <w:p w14:paraId="5B5429A5" w14:textId="67765CF3" w:rsidR="00057144" w:rsidRPr="00B23887" w:rsidRDefault="00057144" w:rsidP="005438B4">
            <w:pPr>
              <w:tabs>
                <w:tab w:val="left" w:pos="284"/>
              </w:tabs>
              <w:ind w:left="142" w:right="-143"/>
              <w:rPr>
                <w:rFonts w:ascii="Tahoma" w:eastAsia="Calibri" w:hAnsi="Tahoma" w:cs="Tahoma"/>
                <w:sz w:val="20"/>
                <w:szCs w:val="20"/>
                <w:highlight w:val="yellow"/>
                <w:lang w:eastAsia="ru-RU"/>
              </w:rPr>
            </w:pPr>
            <w:proofErr w:type="gramStart"/>
            <w:r w:rsidRPr="00B23887">
              <w:rPr>
                <w:rFonts w:ascii="Tahoma" w:eastAsia="Calibri" w:hAnsi="Tahoma" w:cs="Tahoma"/>
                <w:color w:val="FF0000"/>
                <w:sz w:val="20"/>
                <w:highlight w:val="yellow"/>
              </w:rPr>
              <w:t xml:space="preserve">[ </w:t>
            </w:r>
            <w:r w:rsidR="00A00185" w:rsidRPr="00B23887">
              <w:rPr>
                <w:rFonts w:ascii="Tahoma" w:eastAsia="Calibri" w:hAnsi="Tahoma" w:cs="Tahoma"/>
                <w:sz w:val="20"/>
                <w:highlight w:val="yellow"/>
              </w:rPr>
              <w:t>С</w:t>
            </w:r>
            <w:r w:rsidRPr="00B23887">
              <w:rPr>
                <w:rFonts w:ascii="Tahoma" w:eastAsia="Calibri" w:hAnsi="Tahoma" w:cs="Tahoma"/>
                <w:sz w:val="20"/>
                <w:highlight w:val="yellow"/>
              </w:rPr>
              <w:t>умма</w:t>
            </w:r>
            <w:proofErr w:type="gramEnd"/>
            <w:r w:rsidRPr="00B23887">
              <w:rPr>
                <w:rFonts w:ascii="Tahoma" w:eastAsia="Calibri" w:hAnsi="Tahoma" w:cs="Tahoma"/>
                <w:sz w:val="20"/>
                <w:highlight w:val="yellow"/>
              </w:rPr>
              <w:t xml:space="preserve"> каждого счета на осуществление авансового платежа не может превышать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 а периодичность перечисления –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один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раз в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неделю </w:t>
            </w:r>
            <w:r w:rsidRPr="00B23887">
              <w:rPr>
                <w:rFonts w:ascii="Tahoma" w:eastAsia="Calibri" w:hAnsi="Tahoma" w:cs="Tahoma"/>
                <w:color w:val="FF0000"/>
                <w:sz w:val="20"/>
                <w:highlight w:val="yellow"/>
              </w:rPr>
              <w:t xml:space="preserve">] </w:t>
            </w:r>
            <w:r w:rsidRPr="00730E86">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месяц </w:t>
            </w:r>
            <w:r w:rsidRPr="00B23887">
              <w:rPr>
                <w:rFonts w:ascii="Tahoma" w:eastAsia="Calibri" w:hAnsi="Tahoma" w:cs="Tahoma"/>
                <w:color w:val="FF0000"/>
                <w:sz w:val="20"/>
                <w:highlight w:val="yellow"/>
              </w:rPr>
              <w:t xml:space="preserve">] </w:t>
            </w:r>
            <w:r w:rsidRPr="00730E86">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квартал </w:t>
            </w:r>
            <w:r w:rsidRPr="00B23887">
              <w:rPr>
                <w:rFonts w:ascii="Tahoma" w:eastAsia="Calibri" w:hAnsi="Tahoma" w:cs="Tahoma"/>
                <w:color w:val="FF0000"/>
                <w:sz w:val="20"/>
                <w:highlight w:val="yellow"/>
              </w:rPr>
              <w:t>] ]</w:t>
            </w:r>
            <w:r w:rsidR="00DC22CA" w:rsidRPr="00B23887">
              <w:rPr>
                <w:rFonts w:ascii="Tahoma" w:eastAsia="Calibri" w:hAnsi="Tahoma" w:cs="Tahoma"/>
                <w:color w:val="FF0000"/>
                <w:sz w:val="20"/>
                <w:highlight w:val="yellow"/>
              </w:rPr>
              <w:t xml:space="preserve"> </w:t>
            </w:r>
          </w:p>
          <w:p w14:paraId="46CE7D47"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7AA8DA91"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Аванс </w:t>
            </w:r>
            <w:r w:rsidR="002C03F6" w:rsidRPr="00B23887">
              <w:rPr>
                <w:rFonts w:ascii="Tahoma" w:hAnsi="Tahoma" w:cs="Tahoma"/>
                <w:color w:val="FF0000"/>
                <w:sz w:val="20"/>
                <w:highlight w:val="yellow"/>
              </w:rPr>
              <w:t xml:space="preserve">[ </w:t>
            </w:r>
            <w:r w:rsidR="002C03F6" w:rsidRPr="00B23887">
              <w:rPr>
                <w:rFonts w:ascii="Tahoma" w:hAnsi="Tahoma" w:cs="Tahoma"/>
                <w:sz w:val="20"/>
                <w:highlight w:val="yellow"/>
              </w:rPr>
              <w:t xml:space="preserve">№ </w:t>
            </w:r>
            <w:r w:rsidR="002C03F6" w:rsidRPr="00B23887">
              <w:rPr>
                <w:rFonts w:ascii="Tahoma" w:hAnsi="Tahoma" w:cs="Tahoma"/>
                <w:color w:val="FF0000"/>
                <w:sz w:val="20"/>
                <w:highlight w:val="yellow"/>
              </w:rPr>
              <w:t>[</w:t>
            </w:r>
            <w:r w:rsidR="002C03F6" w:rsidRPr="00B23887">
              <w:rPr>
                <w:rFonts w:ascii="Tahoma" w:hAnsi="Tahoma" w:cs="Tahoma"/>
                <w:sz w:val="20"/>
                <w:highlight w:val="yellow"/>
              </w:rPr>
              <w:t>•</w:t>
            </w:r>
            <w:r w:rsidR="002C03F6" w:rsidRPr="00B23887">
              <w:rPr>
                <w:rFonts w:ascii="Tahoma" w:hAnsi="Tahoma" w:cs="Tahoma"/>
                <w:color w:val="FF0000"/>
                <w:sz w:val="20"/>
                <w:highlight w:val="yellow"/>
              </w:rPr>
              <w:t xml:space="preserve">] </w:t>
            </w:r>
            <w:r w:rsidRPr="00B23887">
              <w:rPr>
                <w:rFonts w:ascii="Tahoma" w:eastAsia="Calibri" w:hAnsi="Tahoma" w:cs="Tahoma"/>
                <w:sz w:val="20"/>
                <w:highlight w:val="yellow"/>
              </w:rPr>
              <w:t xml:space="preserve">выплачивается при условии подписания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45"/>
            </w:r>
          </w:p>
          <w:p w14:paraId="3AD5DB58"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394CA3BF" w14:textId="77777777" w:rsidR="00057144" w:rsidRPr="00B23887" w:rsidRDefault="00057144" w:rsidP="00AF3465">
            <w:pPr>
              <w:tabs>
                <w:tab w:val="left" w:pos="284"/>
              </w:tabs>
              <w:ind w:left="142" w:right="-405"/>
              <w:jc w:val="left"/>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46"/>
            </w:r>
          </w:p>
        </w:tc>
      </w:tr>
    </w:tbl>
    <w:p w14:paraId="5162BE70" w14:textId="77777777" w:rsidR="00057144" w:rsidRPr="00491259" w:rsidRDefault="00057144" w:rsidP="007E4536">
      <w:pPr>
        <w:tabs>
          <w:tab w:val="left" w:pos="851"/>
          <w:tab w:val="left" w:pos="1418"/>
          <w:tab w:val="left" w:pos="3119"/>
        </w:tabs>
        <w:suppressAutoHyphens/>
        <w:spacing w:before="120" w:after="240"/>
        <w:ind w:left="851"/>
        <w:outlineLvl w:val="2"/>
        <w:rPr>
          <w:rFonts w:ascii="Tahoma" w:hAnsi="Tahoma" w:cs="Tahoma"/>
          <w:bCs/>
          <w:color w:val="FF0000"/>
          <w:sz w:val="20"/>
        </w:rPr>
      </w:pPr>
      <w:bookmarkStart w:id="166" w:name="_Toc528579961"/>
      <w:bookmarkStart w:id="167" w:name="_Toc528579960"/>
      <w:bookmarkEnd w:id="157"/>
      <w:bookmarkEnd w:id="158"/>
      <w:bookmarkEnd w:id="159"/>
      <w:bookmarkEnd w:id="160"/>
      <w:bookmarkEnd w:id="161"/>
      <w:bookmarkEnd w:id="162"/>
      <w:bookmarkEnd w:id="163"/>
      <w:bookmarkEnd w:id="164"/>
      <w:bookmarkEnd w:id="165"/>
      <w:r w:rsidRPr="00491259">
        <w:rPr>
          <w:rFonts w:ascii="Tahoma" w:hAnsi="Tahoma" w:cs="Tahoma"/>
          <w:bCs/>
          <w:color w:val="FF0000"/>
          <w:sz w:val="20"/>
        </w:rPr>
        <w:t>]</w:t>
      </w:r>
    </w:p>
    <w:p w14:paraId="5430AD3F" w14:textId="77777777" w:rsidR="00EE016A" w:rsidRPr="00491259" w:rsidRDefault="00EE016A" w:rsidP="00887B74">
      <w:pPr>
        <w:pStyle w:val="affffffff7"/>
        <w:numPr>
          <w:ilvl w:val="1"/>
          <w:numId w:val="26"/>
        </w:numPr>
        <w:tabs>
          <w:tab w:val="num" w:pos="851"/>
        </w:tabs>
        <w:ind w:left="851" w:hanging="851"/>
        <w:rPr>
          <w:i/>
        </w:rPr>
      </w:pPr>
      <w:r w:rsidRPr="00491259">
        <w:rPr>
          <w:bCs/>
          <w:color w:val="FF0000"/>
        </w:rPr>
        <w:t>[</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5F8198FB" w14:textId="77777777" w:rsidTr="008370CB">
        <w:trPr>
          <w:trHeight w:val="280"/>
        </w:trPr>
        <w:tc>
          <w:tcPr>
            <w:tcW w:w="9781" w:type="dxa"/>
            <w:gridSpan w:val="2"/>
            <w:tcBorders>
              <w:top w:val="dotted" w:sz="4" w:space="0" w:color="auto"/>
            </w:tcBorders>
            <w:shd w:val="clear" w:color="auto" w:fill="F2F2F2"/>
          </w:tcPr>
          <w:p w14:paraId="6A732C91" w14:textId="77777777" w:rsidR="00057144" w:rsidRPr="002D08D3" w:rsidRDefault="00057144" w:rsidP="00730E86">
            <w:pPr>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за вычетом зачтенного аванса</w:t>
            </w:r>
            <w:r w:rsidR="0039498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p>
        </w:tc>
      </w:tr>
      <w:tr w:rsidR="00057144" w:rsidRPr="00491259" w14:paraId="59BF7729" w14:textId="77777777" w:rsidTr="008370CB">
        <w:trPr>
          <w:trHeight w:val="280"/>
        </w:trPr>
        <w:tc>
          <w:tcPr>
            <w:tcW w:w="1701" w:type="dxa"/>
            <w:tcBorders>
              <w:right w:val="dotted" w:sz="4" w:space="0" w:color="auto"/>
            </w:tcBorders>
          </w:tcPr>
          <w:p w14:paraId="09D6BB04"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Единый платежный день</w:t>
            </w:r>
          </w:p>
          <w:p w14:paraId="0DD1362A" w14:textId="77777777" w:rsidR="00057144" w:rsidRPr="00491259" w:rsidRDefault="00057144" w:rsidP="005438B4">
            <w:pPr>
              <w:tabs>
                <w:tab w:val="left" w:pos="1410"/>
              </w:tabs>
              <w:ind w:right="-150"/>
              <w:jc w:val="left"/>
              <w:rPr>
                <w:rFonts w:ascii="Tahoma" w:eastAsia="Calibri" w:hAnsi="Tahoma" w:cs="Tahoma"/>
                <w:sz w:val="20"/>
                <w:szCs w:val="20"/>
              </w:rPr>
            </w:pPr>
          </w:p>
        </w:tc>
        <w:tc>
          <w:tcPr>
            <w:tcW w:w="8080" w:type="dxa"/>
            <w:tcBorders>
              <w:top w:val="dotted" w:sz="4" w:space="0" w:color="auto"/>
              <w:left w:val="dotted" w:sz="4" w:space="0" w:color="auto"/>
              <w:bottom w:val="dotted" w:sz="4" w:space="0" w:color="auto"/>
            </w:tcBorders>
            <w:shd w:val="clear" w:color="auto" w:fill="F2F2F2"/>
          </w:tcPr>
          <w:p w14:paraId="2E179518" w14:textId="77777777" w:rsidR="00057144" w:rsidRPr="002D08D3" w:rsidRDefault="00057144" w:rsidP="005438B4">
            <w:pPr>
              <w:tabs>
                <w:tab w:val="left" w:pos="1029"/>
                <w:tab w:val="left" w:pos="1418"/>
                <w:tab w:val="left" w:pos="3119"/>
              </w:tabs>
              <w:suppressAutoHyphens/>
              <w:ind w:left="142" w:hanging="44"/>
              <w:rPr>
                <w:rFonts w:ascii="Tahoma" w:eastAsia="Calibri" w:hAnsi="Tahoma" w:cs="Tahoma"/>
                <w:color w:val="FFC000"/>
                <w:sz w:val="20"/>
                <w:szCs w:val="20"/>
              </w:rPr>
            </w:pPr>
            <w:r w:rsidRPr="00491259">
              <w:rPr>
                <w:rFonts w:ascii="Tahoma" w:eastAsia="Calibri" w:hAnsi="Tahoma" w:cs="Tahoma"/>
                <w:color w:val="FF0000"/>
                <w:sz w:val="20"/>
                <w:szCs w:val="20"/>
              </w:rPr>
              <w:t xml:space="preserve">[ </w:t>
            </w:r>
            <w:r w:rsidRPr="00491259">
              <w:rPr>
                <w:rFonts w:ascii="Tahoma" w:eastAsia="Calibri" w:hAnsi="Tahoma" w:cs="Tahoma"/>
                <w:sz w:val="20"/>
                <w:szCs w:val="20"/>
              </w:rPr>
              <w:t xml:space="preserve">в первый (-ую) рабочий (-ую) </w:t>
            </w: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 ]</w:t>
            </w:r>
            <w:r w:rsidR="00DC22CA" w:rsidRPr="00491259">
              <w:rPr>
                <w:rFonts w:ascii="Tahoma" w:eastAsia="Calibri" w:hAnsi="Tahoma" w:cs="Tahoma"/>
                <w:color w:val="FF0000"/>
                <w:sz w:val="20"/>
                <w:szCs w:val="20"/>
              </w:rPr>
              <w:t xml:space="preserve"> </w:t>
            </w:r>
            <w:r w:rsidRPr="002D08D3">
              <w:rPr>
                <w:rFonts w:ascii="Tahoma" w:eastAsia="Tahoma" w:hAnsi="Tahoma" w:cs="Tahoma"/>
                <w:bCs/>
                <w:color w:val="FF0000"/>
                <w:sz w:val="20"/>
                <w:szCs w:val="20"/>
                <w:vertAlign w:val="superscript"/>
                <w:lang w:val="en-US"/>
              </w:rPr>
              <w:footnoteReference w:id="47"/>
            </w:r>
          </w:p>
        </w:tc>
      </w:tr>
      <w:tr w:rsidR="00057144" w:rsidRPr="00491259" w14:paraId="3315188C" w14:textId="77777777" w:rsidTr="008370CB">
        <w:tc>
          <w:tcPr>
            <w:tcW w:w="1701" w:type="dxa"/>
            <w:tcBorders>
              <w:bottom w:val="dotted" w:sz="4" w:space="0" w:color="auto"/>
              <w:right w:val="dotted" w:sz="4" w:space="0" w:color="auto"/>
            </w:tcBorders>
          </w:tcPr>
          <w:p w14:paraId="214B37A3" w14:textId="77777777" w:rsidR="00057144" w:rsidRPr="00491259" w:rsidRDefault="00057144" w:rsidP="00BA2103">
            <w:pPr>
              <w:tabs>
                <w:tab w:val="left" w:pos="0"/>
                <w:tab w:val="left" w:pos="1410"/>
                <w:tab w:val="left" w:pos="3119"/>
              </w:tabs>
              <w:suppressAutoHyphens/>
              <w:rPr>
                <w:rFonts w:ascii="Tahoma" w:eastAsia="Calibri" w:hAnsi="Tahoma" w:cs="Tahoma"/>
                <w:sz w:val="20"/>
                <w:szCs w:val="20"/>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5DA23697" w14:textId="77777777" w:rsidR="0039498A" w:rsidRPr="00383466" w:rsidRDefault="0039498A" w:rsidP="005438B4">
            <w:pPr>
              <w:ind w:left="148"/>
              <w:rPr>
                <w:rFonts w:ascii="Tahoma" w:eastAsia="Calibri" w:hAnsi="Tahoma" w:cs="Tahoma"/>
                <w:sz w:val="20"/>
                <w:szCs w:val="20"/>
              </w:rPr>
            </w:pPr>
            <w:r w:rsidRPr="00491259">
              <w:rPr>
                <w:rFonts w:ascii="Tahoma" w:hAnsi="Tahoma" w:cs="Tahoma"/>
                <w:color w:val="FF0000"/>
                <w:sz w:val="20"/>
                <w:szCs w:val="20"/>
                <w:lang w:eastAsia="ru-RU"/>
              </w:rPr>
              <w:t>[ [</w:t>
            </w:r>
            <w:r w:rsidRPr="00491259">
              <w:rPr>
                <w:rFonts w:ascii="Tahoma" w:hAnsi="Tahoma" w:cs="Tahoma"/>
                <w:color w:val="FF0000"/>
                <w:sz w:val="20"/>
                <w:szCs w:val="20"/>
              </w:rPr>
              <w:t xml:space="preserve"> </w:t>
            </w:r>
            <w:r w:rsidRPr="00491259">
              <w:rPr>
                <w:rFonts w:ascii="Tahoma" w:hAnsi="Tahoma" w:cs="Tahoma"/>
                <w:sz w:val="20"/>
                <w:szCs w:val="20"/>
              </w:rPr>
              <w:t xml:space="preserve">после истечения </w:t>
            </w:r>
            <w:r w:rsidRPr="00491259">
              <w:rPr>
                <w:rFonts w:ascii="Tahoma" w:hAnsi="Tahoma" w:cs="Tahoma"/>
                <w:color w:val="FF0000"/>
                <w:sz w:val="20"/>
                <w:szCs w:val="20"/>
                <w:lang w:eastAsia="ru-RU"/>
              </w:rPr>
              <w:t>]</w:t>
            </w:r>
            <w:r w:rsidR="000606BB" w:rsidRPr="00491259">
              <w:rPr>
                <w:rFonts w:ascii="Tahoma" w:hAnsi="Tahoma" w:cs="Tahoma"/>
                <w:color w:val="FF0000"/>
                <w:sz w:val="20"/>
                <w:szCs w:val="20"/>
                <w:lang w:eastAsia="ru-RU"/>
              </w:rPr>
              <w:t xml:space="preserve"> </w:t>
            </w:r>
            <w:r w:rsidRPr="002D08D3">
              <w:rPr>
                <w:rStyle w:val="aff8"/>
                <w:rFonts w:ascii="Tahoma" w:hAnsi="Tahoma" w:cs="Tahoma"/>
                <w:iCs/>
                <w:color w:val="FF0000"/>
                <w:sz w:val="20"/>
                <w:szCs w:val="20"/>
                <w:lang w:eastAsia="ru-RU"/>
              </w:rPr>
              <w:footnoteReference w:id="48"/>
            </w:r>
            <w:r w:rsidRPr="002D08D3">
              <w:rPr>
                <w:rFonts w:ascii="Tahoma" w:hAnsi="Tahoma" w:cs="Tahoma"/>
                <w:sz w:val="20"/>
                <w:szCs w:val="20"/>
              </w:rPr>
              <w:t xml:space="preserve"> / </w:t>
            </w:r>
            <w:r w:rsidRPr="002D08D3">
              <w:rPr>
                <w:rFonts w:ascii="Tahoma" w:hAnsi="Tahoma" w:cs="Tahoma"/>
                <w:color w:val="FF0000"/>
                <w:sz w:val="20"/>
                <w:szCs w:val="20"/>
              </w:rPr>
              <w:t>[</w:t>
            </w:r>
            <w:r w:rsidRPr="00383466">
              <w:rPr>
                <w:rFonts w:ascii="Tahoma" w:hAnsi="Tahoma" w:cs="Tahoma"/>
                <w:sz w:val="20"/>
                <w:szCs w:val="20"/>
              </w:rPr>
              <w:t xml:space="preserve"> не позднее </w:t>
            </w:r>
            <w:r w:rsidRPr="00383466">
              <w:rPr>
                <w:rFonts w:ascii="Tahoma" w:hAnsi="Tahoma" w:cs="Tahoma"/>
                <w:color w:val="FF0000"/>
                <w:sz w:val="20"/>
                <w:szCs w:val="20"/>
              </w:rPr>
              <w:t>]</w:t>
            </w:r>
            <w:r w:rsidR="000606BB" w:rsidRPr="00383466">
              <w:rPr>
                <w:rFonts w:ascii="Tahoma" w:hAnsi="Tahoma" w:cs="Tahoma"/>
                <w:color w:val="FF0000"/>
                <w:sz w:val="20"/>
                <w:szCs w:val="20"/>
              </w:rPr>
              <w:t xml:space="preserve"> </w:t>
            </w:r>
            <w:r w:rsidRPr="002D08D3">
              <w:rPr>
                <w:rStyle w:val="aff8"/>
                <w:rFonts w:ascii="Tahoma" w:hAnsi="Tahoma" w:cs="Tahoma"/>
                <w:color w:val="FF0000"/>
                <w:sz w:val="20"/>
                <w:szCs w:val="20"/>
                <w:lang w:eastAsia="ru-RU"/>
              </w:rPr>
              <w:footnoteReference w:id="49"/>
            </w:r>
            <w:r w:rsidRPr="002D08D3">
              <w:rPr>
                <w:rFonts w:ascii="Tahoma" w:hAnsi="Tahoma" w:cs="Tahoma"/>
                <w:sz w:val="20"/>
                <w:szCs w:val="20"/>
              </w:rPr>
              <w:t xml:space="preserve"> </w:t>
            </w:r>
            <w:r w:rsidRPr="002D08D3">
              <w:rPr>
                <w:rFonts w:ascii="Tahoma" w:hAnsi="Tahoma" w:cs="Tahoma"/>
                <w:color w:val="FF0000"/>
                <w:sz w:val="20"/>
                <w:szCs w:val="20"/>
              </w:rPr>
              <w:t>[</w:t>
            </w:r>
            <w:r w:rsidRPr="00383466">
              <w:rPr>
                <w:rFonts w:ascii="Tahoma" w:hAnsi="Tahoma" w:cs="Tahoma"/>
                <w:sz w:val="20"/>
                <w:szCs w:val="20"/>
              </w:rPr>
              <w:t>•</w:t>
            </w:r>
            <w:r w:rsidRPr="00383466">
              <w:rPr>
                <w:rFonts w:ascii="Tahoma" w:hAnsi="Tahoma" w:cs="Tahoma"/>
                <w:color w:val="FF0000"/>
                <w:sz w:val="20"/>
                <w:szCs w:val="20"/>
              </w:rPr>
              <w:t>]</w:t>
            </w:r>
            <w:r w:rsidRPr="00383466">
              <w:rPr>
                <w:rFonts w:ascii="Tahoma" w:hAnsi="Tahoma" w:cs="Tahoma"/>
                <w:sz w:val="20"/>
                <w:szCs w:val="20"/>
              </w:rPr>
              <w:t xml:space="preserve"> </w:t>
            </w:r>
            <w:proofErr w:type="spellStart"/>
            <w:r w:rsidRPr="00383466">
              <w:rPr>
                <w:rFonts w:ascii="Tahoma" w:hAnsi="Tahoma" w:cs="Tahoma"/>
                <w:sz w:val="20"/>
                <w:szCs w:val="20"/>
              </w:rPr>
              <w:t>к.д</w:t>
            </w:r>
            <w:proofErr w:type="spellEnd"/>
            <w:r w:rsidRPr="00383466">
              <w:rPr>
                <w:rFonts w:ascii="Tahoma" w:hAnsi="Tahoma" w:cs="Tahoma"/>
                <w:sz w:val="20"/>
                <w:szCs w:val="20"/>
              </w:rPr>
              <w:t xml:space="preserve">. </w:t>
            </w:r>
            <w:r w:rsidRPr="00383466">
              <w:rPr>
                <w:rFonts w:ascii="Tahoma" w:hAnsi="Tahoma" w:cs="Tahoma"/>
                <w:color w:val="FF0000"/>
                <w:sz w:val="20"/>
                <w:szCs w:val="20"/>
              </w:rPr>
              <w:t>] / [</w:t>
            </w:r>
            <w:r w:rsidRPr="00383466">
              <w:rPr>
                <w:rFonts w:ascii="Tahoma" w:hAnsi="Tahoma" w:cs="Tahoma"/>
                <w:sz w:val="20"/>
                <w:szCs w:val="20"/>
              </w:rPr>
              <w:t xml:space="preserve"> в течение </w:t>
            </w:r>
            <w:r w:rsidRPr="00383466">
              <w:rPr>
                <w:rFonts w:ascii="Tahoma" w:hAnsi="Tahoma" w:cs="Tahoma"/>
                <w:bCs/>
                <w:color w:val="FF0000"/>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 xml:space="preserve">[ </w:t>
            </w:r>
            <w:r w:rsidRPr="00383466">
              <w:rPr>
                <w:rFonts w:ascii="Tahoma" w:hAnsi="Tahoma" w:cs="Tahoma"/>
                <w:sz w:val="20"/>
                <w:szCs w:val="20"/>
              </w:rPr>
              <w:t xml:space="preserve">7 </w:t>
            </w:r>
            <w:r w:rsidRPr="00383466">
              <w:rPr>
                <w:rFonts w:ascii="Tahoma" w:hAnsi="Tahoma" w:cs="Tahoma"/>
                <w:bCs/>
                <w:color w:val="FF0000"/>
                <w:sz w:val="20"/>
                <w:szCs w:val="20"/>
                <w:lang w:eastAsia="ru-RU"/>
              </w:rPr>
              <w:t>]</w:t>
            </w:r>
            <w:r w:rsidRPr="00383466">
              <w:rPr>
                <w:rFonts w:ascii="Tahoma" w:hAnsi="Tahoma" w:cs="Tahoma"/>
                <w:sz w:val="20"/>
                <w:szCs w:val="20"/>
              </w:rPr>
              <w:t xml:space="preserve"> </w:t>
            </w:r>
            <w:r w:rsidRPr="00383466">
              <w:rPr>
                <w:rFonts w:ascii="Tahoma" w:hAnsi="Tahoma" w:cs="Tahoma"/>
                <w:color w:val="FF0000"/>
                <w:sz w:val="20"/>
                <w:szCs w:val="20"/>
              </w:rPr>
              <w:t xml:space="preserve">/ </w:t>
            </w:r>
            <w:r w:rsidRPr="00383466">
              <w:rPr>
                <w:rFonts w:ascii="Tahoma" w:hAnsi="Tahoma" w:cs="Tahoma"/>
                <w:bCs/>
                <w:color w:val="FF0000"/>
                <w:sz w:val="20"/>
                <w:szCs w:val="20"/>
                <w:lang w:eastAsia="ru-RU"/>
              </w:rPr>
              <w:t>[</w:t>
            </w:r>
            <w:r w:rsidRPr="00383466">
              <w:rPr>
                <w:rFonts w:ascii="Tahoma" w:hAnsi="Tahoma" w:cs="Tahoma"/>
                <w:sz w:val="20"/>
                <w:szCs w:val="20"/>
                <w:lang w:eastAsia="ru-RU"/>
              </w:rPr>
              <w:t>•</w:t>
            </w:r>
            <w:r w:rsidRPr="00383466">
              <w:rPr>
                <w:rFonts w:ascii="Tahoma" w:hAnsi="Tahoma" w:cs="Tahoma"/>
                <w:bCs/>
                <w:color w:val="FF0000"/>
                <w:sz w:val="20"/>
                <w:szCs w:val="20"/>
                <w:lang w:eastAsia="ru-RU"/>
              </w:rPr>
              <w:t>] [</w:t>
            </w:r>
            <w:r w:rsidR="00DC22CA" w:rsidRPr="00383466">
              <w:rPr>
                <w:rFonts w:ascii="Tahoma" w:hAnsi="Tahoma" w:cs="Tahoma"/>
                <w:bCs/>
                <w:color w:val="FF0000"/>
                <w:sz w:val="20"/>
                <w:szCs w:val="20"/>
                <w:lang w:eastAsia="ru-RU"/>
              </w:rPr>
              <w:t xml:space="preserve"> </w:t>
            </w:r>
            <w:proofErr w:type="spellStart"/>
            <w:r w:rsidRPr="00383466">
              <w:rPr>
                <w:rFonts w:ascii="Tahoma" w:hAnsi="Tahoma" w:cs="Tahoma"/>
                <w:sz w:val="20"/>
                <w:szCs w:val="20"/>
              </w:rPr>
              <w:t>р.д</w:t>
            </w:r>
            <w:proofErr w:type="spellEnd"/>
            <w:r w:rsidRPr="00383466">
              <w:rPr>
                <w:rFonts w:ascii="Tahoma" w:hAnsi="Tahoma" w:cs="Tahoma"/>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w:t>
            </w:r>
            <w:r w:rsidRPr="00383466">
              <w:rPr>
                <w:rFonts w:ascii="Tahoma" w:hAnsi="Tahoma" w:cs="Tahoma"/>
                <w:color w:val="FF0000"/>
                <w:sz w:val="20"/>
                <w:szCs w:val="20"/>
              </w:rPr>
              <w:t xml:space="preserve"> / </w:t>
            </w:r>
            <w:r w:rsidRPr="00491259">
              <w:rPr>
                <w:rFonts w:ascii="Tahoma" w:hAnsi="Tahoma" w:cs="Tahoma"/>
                <w:bCs/>
                <w:color w:val="FF0000"/>
                <w:sz w:val="20"/>
                <w:szCs w:val="20"/>
                <w:lang w:eastAsia="ru-RU"/>
              </w:rPr>
              <w:t>[</w:t>
            </w:r>
            <w:r w:rsidR="00DC22CA" w:rsidRPr="00491259">
              <w:rPr>
                <w:rFonts w:ascii="Tahoma" w:hAnsi="Tahoma" w:cs="Tahoma"/>
                <w:bCs/>
                <w:color w:val="FF0000"/>
                <w:sz w:val="20"/>
                <w:szCs w:val="20"/>
                <w:lang w:eastAsia="ru-RU"/>
              </w:rPr>
              <w:t xml:space="preserve"> </w:t>
            </w:r>
            <w:proofErr w:type="spellStart"/>
            <w:r w:rsidRPr="00491259">
              <w:rPr>
                <w:rFonts w:ascii="Tahoma" w:hAnsi="Tahoma" w:cs="Tahoma"/>
                <w:sz w:val="20"/>
                <w:szCs w:val="20"/>
              </w:rPr>
              <w:t>к.д</w:t>
            </w:r>
            <w:proofErr w:type="spellEnd"/>
            <w:r w:rsidRPr="00491259">
              <w:rPr>
                <w:rFonts w:ascii="Tahoma" w:hAnsi="Tahoma" w:cs="Tahoma"/>
                <w:sz w:val="20"/>
                <w:szCs w:val="20"/>
              </w:rPr>
              <w:t>.</w:t>
            </w:r>
            <w:r w:rsidRPr="00491259">
              <w:rPr>
                <w:rFonts w:ascii="Tahoma" w:hAnsi="Tahoma" w:cs="Tahoma"/>
                <w:bCs/>
                <w:sz w:val="20"/>
                <w:szCs w:val="20"/>
                <w:lang w:eastAsia="ru-RU"/>
              </w:rPr>
              <w:t xml:space="preserve"> </w:t>
            </w:r>
            <w:r w:rsidRPr="00491259">
              <w:rPr>
                <w:rFonts w:ascii="Tahoma" w:hAnsi="Tahoma" w:cs="Tahoma"/>
                <w:bCs/>
                <w:color w:val="FF0000"/>
                <w:sz w:val="20"/>
                <w:szCs w:val="20"/>
                <w:lang w:eastAsia="ru-RU"/>
              </w:rPr>
              <w:t xml:space="preserve">] </w:t>
            </w:r>
            <w:r w:rsidRPr="00491259">
              <w:rPr>
                <w:rFonts w:ascii="Tahoma" w:hAnsi="Tahoma" w:cs="Tahoma"/>
                <w:bCs/>
                <w:color w:val="FF0000"/>
                <w:sz w:val="20"/>
                <w:szCs w:val="20"/>
              </w:rPr>
              <w:t>]</w:t>
            </w:r>
            <w:r w:rsidR="00DC22CA" w:rsidRPr="00491259">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50"/>
            </w:r>
            <w:r w:rsidRPr="002D08D3">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51"/>
            </w:r>
            <w:r w:rsidR="00DC22CA" w:rsidRPr="002D08D3">
              <w:rPr>
                <w:rFonts w:ascii="Tahoma" w:hAnsi="Tahoma" w:cs="Tahoma"/>
                <w:bCs/>
                <w:color w:val="FF0000"/>
                <w:sz w:val="20"/>
                <w:szCs w:val="20"/>
              </w:rPr>
              <w:t xml:space="preserve"> </w:t>
            </w:r>
            <w:r w:rsidRPr="002D08D3">
              <w:rPr>
                <w:rFonts w:ascii="Tahoma" w:hAnsi="Tahoma" w:cs="Tahoma"/>
                <w:color w:val="FF0000"/>
                <w:sz w:val="20"/>
                <w:szCs w:val="20"/>
              </w:rPr>
              <w:t>]</w:t>
            </w:r>
          </w:p>
        </w:tc>
      </w:tr>
      <w:tr w:rsidR="00057144" w:rsidRPr="00491259" w14:paraId="7CFF26AB" w14:textId="77777777" w:rsidTr="008370CB">
        <w:tc>
          <w:tcPr>
            <w:tcW w:w="1701" w:type="dxa"/>
            <w:tcBorders>
              <w:top w:val="dotted" w:sz="4" w:space="0" w:color="auto"/>
              <w:bottom w:val="nil"/>
              <w:right w:val="dotted" w:sz="4" w:space="0" w:color="auto"/>
            </w:tcBorders>
          </w:tcPr>
          <w:p w14:paraId="4B5B7698" w14:textId="77777777" w:rsidR="00057144" w:rsidRPr="00491259" w:rsidRDefault="00057144" w:rsidP="00BA2103">
            <w:pPr>
              <w:tabs>
                <w:tab w:val="left" w:pos="0"/>
                <w:tab w:val="left" w:pos="1410"/>
                <w:tab w:val="left" w:pos="3119"/>
              </w:tabs>
              <w:suppressAutoHyphens/>
              <w:rPr>
                <w:rFonts w:ascii="Tahoma" w:eastAsia="Calibri" w:hAnsi="Tahoma" w:cs="Tahoma"/>
                <w:i/>
                <w:sz w:val="20"/>
                <w:szCs w:val="20"/>
              </w:rPr>
            </w:pPr>
            <w:r w:rsidRPr="00491259">
              <w:rPr>
                <w:rFonts w:ascii="Tahoma" w:eastAsia="Calibri"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0EE186DB" w14:textId="5EDBFBCA" w:rsidR="00057144" w:rsidRPr="00491259" w:rsidRDefault="006005E4" w:rsidP="003143A7">
            <w:pPr>
              <w:ind w:left="148"/>
              <w:rPr>
                <w:rFonts w:ascii="Tahoma" w:eastAsia="Calibri" w:hAnsi="Tahoma" w:cs="Tahoma"/>
                <w:sz w:val="20"/>
                <w:szCs w:val="20"/>
              </w:rPr>
            </w:pPr>
            <w:r w:rsidRPr="006005E4">
              <w:rPr>
                <w:rFonts w:ascii="Tahoma" w:hAnsi="Tahoma" w:cs="Tahoma"/>
                <w:color w:val="FF0000"/>
                <w:sz w:val="20"/>
                <w:szCs w:val="20"/>
                <w:lang w:eastAsia="ru-RU"/>
              </w:rPr>
              <w:t>[</w:t>
            </w:r>
            <w:r>
              <w:rPr>
                <w:rFonts w:ascii="Tahoma" w:hAnsi="Tahoma" w:cs="Tahoma"/>
                <w:color w:val="FF0000"/>
                <w:sz w:val="20"/>
                <w:szCs w:val="20"/>
                <w:lang w:eastAsia="ru-RU"/>
              </w:rPr>
              <w:t xml:space="preserve"> </w:t>
            </w:r>
            <w:r w:rsidR="003143A7">
              <w:rPr>
                <w:rFonts w:ascii="Tahoma" w:eastAsia="Calibri" w:hAnsi="Tahoma" w:cs="Tahoma"/>
                <w:sz w:val="20"/>
                <w:szCs w:val="20"/>
              </w:rPr>
              <w:t xml:space="preserve">если Товарная накладная оформляется </w:t>
            </w:r>
          </w:p>
        </w:tc>
      </w:tr>
      <w:tr w:rsidR="00057144" w:rsidRPr="00491259" w14:paraId="519A00FA" w14:textId="77777777" w:rsidTr="008370CB">
        <w:tc>
          <w:tcPr>
            <w:tcW w:w="1701" w:type="dxa"/>
            <w:tcBorders>
              <w:top w:val="nil"/>
              <w:bottom w:val="dotted" w:sz="4" w:space="0" w:color="auto"/>
              <w:right w:val="dotted" w:sz="4" w:space="0" w:color="auto"/>
            </w:tcBorders>
          </w:tcPr>
          <w:p w14:paraId="637B6747" w14:textId="77777777" w:rsidR="00057144" w:rsidRPr="00491259" w:rsidRDefault="00057144" w:rsidP="005438B4">
            <w:pPr>
              <w:tabs>
                <w:tab w:val="left" w:pos="1410"/>
              </w:tabs>
              <w:ind w:right="-150"/>
              <w:jc w:val="left"/>
              <w:rPr>
                <w:rFonts w:ascii="Tahoma" w:eastAsia="Calibri" w:hAnsi="Tahoma" w:cs="Tahoma"/>
                <w:i/>
                <w:sz w:val="20"/>
                <w:szCs w:val="20"/>
              </w:rPr>
            </w:pPr>
          </w:p>
        </w:tc>
        <w:tc>
          <w:tcPr>
            <w:tcW w:w="8080" w:type="dxa"/>
            <w:tcBorders>
              <w:top w:val="dotted" w:sz="4" w:space="0" w:color="auto"/>
              <w:left w:val="dotted" w:sz="4" w:space="0" w:color="auto"/>
              <w:bottom w:val="dotted" w:sz="4" w:space="0" w:color="auto"/>
            </w:tcBorders>
            <w:shd w:val="clear" w:color="auto" w:fill="F2F2F2"/>
          </w:tcPr>
          <w:p w14:paraId="1036040F" w14:textId="77777777" w:rsidR="00057144" w:rsidRPr="00491259" w:rsidRDefault="003143A7" w:rsidP="00B23887">
            <w:pPr>
              <w:widowControl w:val="0"/>
              <w:autoSpaceDE w:val="0"/>
              <w:autoSpaceDN w:val="0"/>
              <w:adjustRightInd w:val="0"/>
              <w:ind w:firstLine="142"/>
              <w:jc w:val="left"/>
              <w:rPr>
                <w:rFonts w:ascii="Tahoma" w:eastAsia="Calibri" w:hAnsi="Tahoma" w:cs="Tahoma"/>
                <w:sz w:val="20"/>
                <w:szCs w:val="20"/>
              </w:rPr>
            </w:pPr>
            <w:r>
              <w:rPr>
                <w:rFonts w:ascii="Tahoma" w:eastAsia="Calibri" w:hAnsi="Tahoma" w:cs="Tahoma"/>
                <w:sz w:val="20"/>
                <w:szCs w:val="20"/>
              </w:rPr>
              <w:t xml:space="preserve">а) </w:t>
            </w:r>
            <w:r w:rsidR="00F1546F">
              <w:rPr>
                <w:rFonts w:ascii="Tahoma" w:eastAsia="Calibri" w:hAnsi="Tahoma" w:cs="Tahoma"/>
                <w:sz w:val="20"/>
                <w:szCs w:val="20"/>
              </w:rPr>
              <w:t>на бумажном носителе – с даты поставки Товара</w:t>
            </w:r>
            <w:r w:rsidR="00057144" w:rsidRPr="00491259">
              <w:rPr>
                <w:rFonts w:ascii="Tahoma" w:eastAsia="Calibri" w:hAnsi="Tahoma" w:cs="Tahoma"/>
                <w:sz w:val="20"/>
                <w:szCs w:val="20"/>
              </w:rPr>
              <w:t>;</w:t>
            </w:r>
          </w:p>
          <w:p w14:paraId="03467132" w14:textId="1913283F" w:rsidR="00057144" w:rsidRDefault="00F1546F" w:rsidP="00B23887">
            <w:pPr>
              <w:widowControl w:val="0"/>
              <w:autoSpaceDE w:val="0"/>
              <w:autoSpaceDN w:val="0"/>
              <w:adjustRightInd w:val="0"/>
              <w:ind w:left="148"/>
              <w:jc w:val="left"/>
              <w:rPr>
                <w:rFonts w:ascii="Tahoma" w:hAnsi="Tahoma" w:cs="Tahoma"/>
                <w:color w:val="FF0000"/>
                <w:sz w:val="20"/>
                <w:szCs w:val="20"/>
                <w:lang w:eastAsia="ru-RU"/>
              </w:rPr>
            </w:pPr>
            <w:r w:rsidRPr="00B23887">
              <w:rPr>
                <w:rFonts w:ascii="Tahoma" w:hAnsi="Tahoma" w:cs="Tahoma"/>
                <w:sz w:val="20"/>
              </w:rPr>
              <w:t xml:space="preserve">б) в виде электронного документа, подписанного электронной подписью, – с наиболее </w:t>
            </w:r>
            <w:r w:rsidR="00C93F44" w:rsidRPr="00B23887">
              <w:rPr>
                <w:rFonts w:ascii="Tahoma" w:hAnsi="Tahoma" w:cs="Tahoma"/>
                <w:sz w:val="20"/>
              </w:rPr>
              <w:t>поздней из двух дат: дата поставки Товара / получения Покупателем оригинала документа</w:t>
            </w:r>
            <w:proofErr w:type="gramStart"/>
            <w:r w:rsidR="00057144" w:rsidRPr="00443B38">
              <w:rPr>
                <w:rFonts w:ascii="Tahoma" w:eastAsia="Calibri" w:hAnsi="Tahoma" w:cs="Tahoma"/>
                <w:sz w:val="20"/>
                <w:szCs w:val="20"/>
              </w:rPr>
              <w:t>.</w:t>
            </w:r>
            <w:r w:rsidR="00BA2103" w:rsidRPr="00443B38">
              <w:rPr>
                <w:rFonts w:ascii="Tahoma" w:eastAsia="Calibri" w:hAnsi="Tahoma" w:cs="Tahoma"/>
                <w:sz w:val="20"/>
                <w:szCs w:val="20"/>
              </w:rPr>
              <w:t xml:space="preserve"> </w:t>
            </w:r>
            <w:r w:rsidR="00BA2103" w:rsidRPr="005E029F">
              <w:rPr>
                <w:rFonts w:ascii="Tahoma" w:hAnsi="Tahoma" w:cs="Tahoma"/>
                <w:color w:val="FF0000"/>
                <w:sz w:val="20"/>
                <w:szCs w:val="20"/>
                <w:lang w:eastAsia="ru-RU"/>
              </w:rPr>
              <w:t>]</w:t>
            </w:r>
            <w:proofErr w:type="gramEnd"/>
            <w:r w:rsidR="00DC22CA" w:rsidRPr="005E029F">
              <w:rPr>
                <w:rFonts w:ascii="Tahoma" w:hAnsi="Tahoma" w:cs="Tahoma"/>
                <w:color w:val="FF0000"/>
                <w:sz w:val="20"/>
                <w:szCs w:val="20"/>
                <w:lang w:eastAsia="ru-RU"/>
              </w:rPr>
              <w:t xml:space="preserve"> </w:t>
            </w:r>
            <w:r w:rsidR="00BA2103" w:rsidRPr="002D08D3">
              <w:rPr>
                <w:rStyle w:val="aff8"/>
                <w:rFonts w:ascii="Tahoma" w:hAnsi="Tahoma" w:cs="Tahoma"/>
                <w:color w:val="FF0000"/>
                <w:sz w:val="20"/>
                <w:szCs w:val="20"/>
              </w:rPr>
              <w:footnoteReference w:id="52"/>
            </w:r>
          </w:p>
          <w:p w14:paraId="0EFBB582" w14:textId="696EEDAD" w:rsidR="006005E4" w:rsidRDefault="006005E4" w:rsidP="006005E4">
            <w:pPr>
              <w:widowControl w:val="0"/>
              <w:autoSpaceDE w:val="0"/>
              <w:autoSpaceDN w:val="0"/>
              <w:adjustRightInd w:val="0"/>
              <w:ind w:left="148"/>
              <w:jc w:val="left"/>
              <w:rPr>
                <w:rFonts w:ascii="Tahoma" w:hAnsi="Tahoma" w:cs="Tahoma"/>
                <w:color w:val="FF0000"/>
                <w:sz w:val="20"/>
                <w:szCs w:val="20"/>
                <w:lang w:eastAsia="ru-RU"/>
              </w:rPr>
            </w:pPr>
          </w:p>
          <w:p w14:paraId="3EC57A28" w14:textId="77777777" w:rsidR="006005E4" w:rsidRPr="001F73FF" w:rsidRDefault="006005E4" w:rsidP="001F73FF">
            <w:pPr>
              <w:ind w:left="148"/>
              <w:jc w:val="left"/>
              <w:rPr>
                <w:rFonts w:ascii="Tahoma" w:hAnsi="Tahoma" w:cs="Tahoma"/>
                <w:color w:val="FF0000"/>
                <w:sz w:val="20"/>
              </w:rPr>
            </w:pPr>
            <w:r w:rsidRPr="001F73FF">
              <w:rPr>
                <w:rFonts w:ascii="Tahoma" w:hAnsi="Tahoma" w:cs="Tahoma"/>
                <w:color w:val="FF0000"/>
                <w:sz w:val="20"/>
              </w:rPr>
              <w:t>/</w:t>
            </w:r>
          </w:p>
          <w:p w14:paraId="4071320D" w14:textId="2451481D" w:rsidR="00057144" w:rsidRPr="00491259" w:rsidRDefault="006005E4" w:rsidP="001F73FF">
            <w:pPr>
              <w:ind w:left="148"/>
              <w:jc w:val="left"/>
              <w:rPr>
                <w:rFonts w:ascii="Tahoma" w:eastAsia="Calibri" w:hAnsi="Tahoma" w:cs="Tahoma"/>
                <w:bCs/>
                <w:sz w:val="20"/>
                <w:szCs w:val="20"/>
              </w:rPr>
            </w:pPr>
            <w:proofErr w:type="gramStart"/>
            <w:r w:rsidRPr="001F73FF">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с</w:t>
            </w:r>
            <w:proofErr w:type="gramEnd"/>
            <w:r w:rsidRPr="001F73FF">
              <w:rPr>
                <w:rFonts w:ascii="Tahoma" w:hAnsi="Tahoma" w:cs="Tahoma"/>
                <w:sz w:val="20"/>
              </w:rPr>
              <w:t xml:space="preserve"> даты поставки Товара. </w:t>
            </w:r>
            <w:r w:rsidRPr="001F73FF">
              <w:rPr>
                <w:rFonts w:ascii="Tahoma" w:hAnsi="Tahoma" w:cs="Tahoma"/>
                <w:color w:val="FF0000"/>
                <w:sz w:val="20"/>
              </w:rPr>
              <w:t>]</w:t>
            </w:r>
            <w:r>
              <w:rPr>
                <w:rFonts w:ascii="Tahoma" w:hAnsi="Tahoma" w:cs="Tahoma"/>
                <w:color w:val="00B050"/>
                <w:sz w:val="20"/>
              </w:rPr>
              <w:t xml:space="preserve"> </w:t>
            </w:r>
            <w:r w:rsidRPr="00D43A36">
              <w:rPr>
                <w:rStyle w:val="aff8"/>
                <w:rFonts w:ascii="Tahoma" w:hAnsi="Tahoma" w:cs="Tahoma"/>
                <w:color w:val="FF0000"/>
                <w:sz w:val="20"/>
                <w:szCs w:val="20"/>
              </w:rPr>
              <w:footnoteReference w:id="53"/>
            </w:r>
          </w:p>
        </w:tc>
      </w:tr>
      <w:tr w:rsidR="00057144" w:rsidRPr="00491259" w14:paraId="0E357A48" w14:textId="77777777" w:rsidTr="008370CB">
        <w:tc>
          <w:tcPr>
            <w:tcW w:w="1701" w:type="dxa"/>
            <w:tcBorders>
              <w:top w:val="dotted" w:sz="4" w:space="0" w:color="auto"/>
              <w:bottom w:val="dotted" w:sz="4" w:space="0" w:color="auto"/>
              <w:right w:val="dotted" w:sz="4" w:space="0" w:color="auto"/>
            </w:tcBorders>
          </w:tcPr>
          <w:p w14:paraId="1C246903"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3BDD6B09" w14:textId="77777777" w:rsidR="005F03C0" w:rsidRPr="00B23887" w:rsidRDefault="0010713F"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При условии</w:t>
            </w:r>
            <w:r w:rsidR="005F03C0" w:rsidRPr="00B23887">
              <w:rPr>
                <w:rFonts w:ascii="Tahoma" w:eastAsia="Calibri" w:hAnsi="Tahoma" w:cs="Tahoma"/>
                <w:sz w:val="20"/>
              </w:rPr>
              <w:t xml:space="preserve"> предоставления </w:t>
            </w:r>
            <w:proofErr w:type="gramStart"/>
            <w:r w:rsidR="004B2A86" w:rsidRPr="00491259">
              <w:rPr>
                <w:rFonts w:ascii="Tahoma" w:eastAsia="Calibri" w:hAnsi="Tahoma" w:cs="Tahoma"/>
                <w:color w:val="FF0000"/>
                <w:sz w:val="20"/>
                <w:szCs w:val="20"/>
              </w:rPr>
              <w:t xml:space="preserve">[ </w:t>
            </w:r>
            <w:r w:rsidR="004B2A86">
              <w:rPr>
                <w:rFonts w:ascii="Tahoma" w:eastAsia="Calibri" w:hAnsi="Tahoma" w:cs="Tahoma"/>
                <w:sz w:val="20"/>
                <w:szCs w:val="20"/>
              </w:rPr>
              <w:t>оригинала</w:t>
            </w:r>
            <w:proofErr w:type="gramEnd"/>
            <w:r w:rsidR="004B2A86" w:rsidRPr="00491259">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4B2A86">
              <w:rPr>
                <w:rFonts w:ascii="Tahoma" w:eastAsia="Calibri" w:hAnsi="Tahoma" w:cs="Tahoma"/>
                <w:color w:val="FF0000"/>
                <w:sz w:val="20"/>
                <w:szCs w:val="20"/>
              </w:rPr>
              <w:t xml:space="preserve"> / </w:t>
            </w:r>
            <w:r w:rsidR="004B2A86" w:rsidRPr="00491259">
              <w:rPr>
                <w:rFonts w:ascii="Tahoma" w:eastAsia="Calibri" w:hAnsi="Tahoma" w:cs="Tahoma"/>
                <w:color w:val="FF0000"/>
                <w:sz w:val="20"/>
                <w:szCs w:val="20"/>
              </w:rPr>
              <w:t xml:space="preserve">[ </w:t>
            </w:r>
            <w:r w:rsidR="004B2A86" w:rsidRPr="00B23887">
              <w:rPr>
                <w:rFonts w:ascii="Tahoma" w:eastAsia="Calibri" w:hAnsi="Tahoma" w:cs="Tahoma"/>
                <w:sz w:val="20"/>
                <w:highlight w:val="darkCyan"/>
              </w:rPr>
              <w:t>оригиналов</w:t>
            </w:r>
            <w:r w:rsidR="004B2A86">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5F03C0" w:rsidRPr="00B23887">
              <w:rPr>
                <w:rFonts w:ascii="Tahoma" w:eastAsia="Calibri" w:hAnsi="Tahoma" w:cs="Tahoma"/>
                <w:sz w:val="20"/>
              </w:rPr>
              <w:t>:</w:t>
            </w:r>
          </w:p>
          <w:p w14:paraId="38601508" w14:textId="2AB5F311" w:rsidR="005F03C0" w:rsidRDefault="005F03C0" w:rsidP="00BA2103">
            <w:pPr>
              <w:tabs>
                <w:tab w:val="left" w:pos="284"/>
              </w:tabs>
              <w:ind w:left="142" w:right="-405"/>
              <w:jc w:val="left"/>
              <w:rPr>
                <w:rFonts w:ascii="Tahoma" w:eastAsia="Calibri" w:hAnsi="Tahoma" w:cs="Tahoma"/>
                <w:color w:val="FF0000"/>
                <w:sz w:val="20"/>
                <w:szCs w:val="20"/>
              </w:rPr>
            </w:pPr>
            <w:r w:rsidRPr="00B23887">
              <w:rPr>
                <w:rFonts w:ascii="Tahoma" w:eastAsia="Calibri" w:hAnsi="Tahoma" w:cs="Tahoma"/>
                <w:sz w:val="20"/>
              </w:rPr>
              <w:t xml:space="preserve">- </w:t>
            </w:r>
            <w:r w:rsidR="00C60776">
              <w:rPr>
                <w:rFonts w:ascii="Tahoma" w:eastAsia="Calibri" w:hAnsi="Tahoma" w:cs="Tahoma"/>
                <w:sz w:val="20"/>
              </w:rPr>
              <w:t>Товарной накладной</w:t>
            </w:r>
            <w:r w:rsidRPr="00B23887">
              <w:rPr>
                <w:rFonts w:ascii="Tahoma" w:eastAsia="Calibri" w:hAnsi="Tahoma" w:cs="Tahoma"/>
                <w:sz w:val="20"/>
              </w:rPr>
              <w:t>;</w:t>
            </w:r>
          </w:p>
          <w:p w14:paraId="5913A8CC" w14:textId="77777777" w:rsidR="005F03C0" w:rsidRDefault="005F03C0" w:rsidP="00BA2103">
            <w:pPr>
              <w:tabs>
                <w:tab w:val="left" w:pos="284"/>
              </w:tabs>
              <w:ind w:left="142" w:right="-405"/>
              <w:jc w:val="left"/>
              <w:rPr>
                <w:rFonts w:ascii="Tahoma" w:eastAsia="Calibri" w:hAnsi="Tahoma" w:cs="Tahoma"/>
                <w:color w:val="FF0000"/>
                <w:sz w:val="20"/>
                <w:szCs w:val="20"/>
              </w:rPr>
            </w:pPr>
            <w:r>
              <w:rPr>
                <w:rFonts w:ascii="Tahoma" w:eastAsia="Calibri" w:hAnsi="Tahoma" w:cs="Tahoma"/>
                <w:color w:val="FF0000"/>
                <w:sz w:val="20"/>
                <w:szCs w:val="20"/>
              </w:rPr>
              <w:t>-</w:t>
            </w:r>
            <w:r w:rsidR="0010713F">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счёта- фактуры</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54"/>
            </w:r>
          </w:p>
          <w:p w14:paraId="623F9298" w14:textId="77777777" w:rsidR="004B2A86" w:rsidRDefault="004B2A86"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w:t>
            </w:r>
            <w:r>
              <w:rPr>
                <w:rFonts w:ascii="Tahoma" w:eastAsia="Calibri" w:hAnsi="Tahoma" w:cs="Tahoma"/>
                <w:color w:val="FF0000"/>
                <w:sz w:val="20"/>
                <w:szCs w:val="20"/>
              </w:rPr>
              <w:t xml:space="preserve"> </w:t>
            </w:r>
            <w:proofErr w:type="gramStart"/>
            <w:r w:rsidRPr="00491259">
              <w:rPr>
                <w:rFonts w:ascii="Tahoma" w:eastAsia="Calibri" w:hAnsi="Tahoma" w:cs="Tahoma"/>
                <w:color w:val="FF0000"/>
                <w:sz w:val="20"/>
                <w:szCs w:val="20"/>
              </w:rPr>
              <w:t xml:space="preserve">[ </w:t>
            </w:r>
            <w:r>
              <w:rPr>
                <w:rFonts w:ascii="Tahoma" w:eastAsia="Calibri" w:hAnsi="Tahoma" w:cs="Tahoma"/>
                <w:sz w:val="20"/>
                <w:szCs w:val="20"/>
              </w:rPr>
              <w:t>соответствующего</w:t>
            </w:r>
            <w:proofErr w:type="gramEnd"/>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соответствующих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rPr>
              <w:t xml:space="preserve">нормам </w:t>
            </w:r>
            <w:r>
              <w:rPr>
                <w:rFonts w:ascii="Tahoma" w:eastAsia="Calibri" w:hAnsi="Tahoma" w:cs="Tahoma"/>
                <w:color w:val="FF0000"/>
                <w:sz w:val="20"/>
                <w:szCs w:val="20"/>
              </w:rPr>
              <w:t xml:space="preserve">[ </w:t>
            </w:r>
            <w:r>
              <w:rPr>
                <w:rFonts w:ascii="Tahoma" w:eastAsia="Calibri" w:hAnsi="Tahoma" w:cs="Tahoma"/>
                <w:sz w:val="20"/>
                <w:szCs w:val="20"/>
              </w:rPr>
              <w:t>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00ED75C6">
              <w:rPr>
                <w:rFonts w:ascii="Tahoma" w:eastAsia="Calibri" w:hAnsi="Tahoma" w:cs="Tahoma"/>
                <w:sz w:val="20"/>
                <w:szCs w:val="20"/>
              </w:rPr>
              <w:t>оформления.</w:t>
            </w:r>
          </w:p>
          <w:p w14:paraId="6A0AFCC3" w14:textId="718629CE" w:rsidR="006005E4" w:rsidRPr="001F73FF" w:rsidRDefault="006005E4" w:rsidP="001F73FF">
            <w:pPr>
              <w:pStyle w:val="af0"/>
              <w:widowControl w:val="0"/>
              <w:autoSpaceDE w:val="0"/>
              <w:autoSpaceDN w:val="0"/>
              <w:adjustRightInd w:val="0"/>
              <w:ind w:left="140"/>
              <w:jc w:val="left"/>
              <w:rPr>
                <w:rFonts w:ascii="Tahoma" w:hAnsi="Tahoma" w:cs="Tahoma"/>
                <w:sz w:val="20"/>
              </w:rPr>
            </w:pPr>
            <w:r w:rsidRPr="001F73FF">
              <w:rPr>
                <w:rFonts w:ascii="Tahoma" w:hAnsi="Tahoma" w:cs="Tahoma"/>
                <w:sz w:val="20"/>
              </w:rPr>
              <w:t xml:space="preserve">Оплата осуществляется не ранее </w:t>
            </w:r>
            <w:r w:rsidRPr="00AB4DD9">
              <w:rPr>
                <w:rFonts w:ascii="Tahoma" w:hAnsi="Tahoma" w:cs="Tahoma"/>
                <w:color w:val="FF0000"/>
                <w:sz w:val="20"/>
              </w:rPr>
              <w:t>[</w:t>
            </w:r>
            <w:r w:rsidRPr="00FC4BB4">
              <w:rPr>
                <w:rFonts w:ascii="Tahoma" w:hAnsi="Tahoma" w:cs="Tahoma"/>
                <w:color w:val="00B050"/>
                <w:sz w:val="20"/>
              </w:rPr>
              <w:t xml:space="preserve"> </w:t>
            </w:r>
            <w:r w:rsidRPr="001F73FF">
              <w:rPr>
                <w:rFonts w:ascii="Tahoma" w:hAnsi="Tahoma" w:cs="Tahoma"/>
                <w:sz w:val="20"/>
              </w:rPr>
              <w:t xml:space="preserve">первого (-ой) рабочего (-ей) </w:t>
            </w:r>
            <w:r w:rsidRPr="00AB4DD9">
              <w:rPr>
                <w:rFonts w:ascii="Tahoma" w:hAnsi="Tahoma" w:cs="Tahoma"/>
                <w:color w:val="FF0000"/>
                <w:sz w:val="20"/>
              </w:rPr>
              <w:t>[</w:t>
            </w:r>
            <w:r w:rsidRPr="001F73FF">
              <w:rPr>
                <w:rFonts w:ascii="Tahoma" w:hAnsi="Tahoma" w:cs="Tahoma"/>
                <w:sz w:val="20"/>
              </w:rPr>
              <w:t>•</w:t>
            </w:r>
            <w:r w:rsidRPr="00AB4DD9">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после </w:t>
            </w:r>
            <w:r w:rsidRPr="00AB4DD9">
              <w:rPr>
                <w:rFonts w:ascii="Tahoma" w:hAnsi="Tahoma" w:cs="Tahoma"/>
                <w:color w:val="FF0000"/>
                <w:sz w:val="20"/>
              </w:rPr>
              <w:t>]</w:t>
            </w:r>
            <w:r w:rsidRPr="00FC4BB4">
              <w:rPr>
                <w:rStyle w:val="aff8"/>
                <w:rFonts w:eastAsia="Tahoma" w:cs="Tahoma"/>
                <w:bCs/>
              </w:rPr>
              <w:t xml:space="preserve"> </w:t>
            </w:r>
            <w:r w:rsidRPr="00D43A36">
              <w:rPr>
                <w:rStyle w:val="aff8"/>
                <w:rFonts w:ascii="Tahoma" w:eastAsia="Tahoma" w:hAnsi="Tahoma" w:cs="Tahoma"/>
                <w:bCs/>
                <w:color w:val="FF0000"/>
                <w:sz w:val="20"/>
                <w:szCs w:val="20"/>
                <w:lang w:val="en-US"/>
              </w:rPr>
              <w:footnoteReference w:id="55"/>
            </w:r>
            <w:r w:rsidRPr="00FC4BB4">
              <w:rPr>
                <w:rFonts w:ascii="Tahoma" w:hAnsi="Tahoma" w:cs="Tahoma"/>
                <w:color w:val="00B050"/>
                <w:sz w:val="20"/>
              </w:rPr>
              <w:t xml:space="preserve"> </w:t>
            </w:r>
            <w:r w:rsidRPr="001F73FF">
              <w:rPr>
                <w:rFonts w:ascii="Tahoma" w:hAnsi="Tahoma" w:cs="Tahoma"/>
                <w:sz w:val="20"/>
              </w:rPr>
              <w:t xml:space="preserve">истечения 5 </w:t>
            </w:r>
            <w:proofErr w:type="spellStart"/>
            <w:r w:rsidRPr="001F73FF">
              <w:rPr>
                <w:rFonts w:ascii="Tahoma" w:hAnsi="Tahoma" w:cs="Tahoma"/>
                <w:sz w:val="20"/>
              </w:rPr>
              <w:t>р.д</w:t>
            </w:r>
            <w:proofErr w:type="spellEnd"/>
            <w:r w:rsidRPr="001F73FF">
              <w:rPr>
                <w:rFonts w:ascii="Tahoma" w:hAnsi="Tahoma" w:cs="Tahoma"/>
                <w:sz w:val="20"/>
              </w:rPr>
              <w:t xml:space="preserve">. с даты предоставления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Pr>
                <w:rFonts w:ascii="Tahoma" w:eastAsia="Calibri" w:hAnsi="Tahoma" w:cs="Tahoma"/>
                <w:sz w:val="20"/>
                <w:szCs w:val="20"/>
              </w:rPr>
              <w:t xml:space="preserve">оригинала документа, если он предоставлен </w:t>
            </w:r>
            <w:r w:rsidRPr="00491259">
              <w:rPr>
                <w:rFonts w:ascii="Tahoma" w:eastAsia="Calibri" w:hAnsi="Tahoma" w:cs="Tahoma"/>
                <w:color w:val="FF0000"/>
                <w:sz w:val="20"/>
                <w:szCs w:val="20"/>
              </w:rPr>
              <w:t xml:space="preserve">] </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highlight w:val="darkCyan"/>
              </w:rPr>
              <w:t>оригиналов документов, если они предоставлены</w:t>
            </w:r>
            <w:r>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sz w:val="20"/>
                <w:szCs w:val="20"/>
              </w:rPr>
              <w:t xml:space="preserve"> </w:t>
            </w:r>
            <w:r w:rsidR="009E67FB">
              <w:rPr>
                <w:rFonts w:ascii="Tahoma" w:eastAsia="Calibri" w:hAnsi="Tahoma" w:cs="Tahoma"/>
                <w:sz w:val="20"/>
                <w:szCs w:val="20"/>
              </w:rPr>
              <w:t xml:space="preserve">в </w:t>
            </w:r>
            <w:r w:rsidRPr="009E67FB">
              <w:rPr>
                <w:rFonts w:ascii="Tahoma" w:hAnsi="Tahoma" w:cs="Tahoma"/>
                <w:sz w:val="20"/>
              </w:rPr>
              <w:t>срок менее</w:t>
            </w:r>
            <w:r w:rsidRPr="001F73FF">
              <w:rPr>
                <w:rFonts w:ascii="Tahoma" w:hAnsi="Tahoma" w:cs="Tahoma"/>
                <w:sz w:val="20"/>
              </w:rPr>
              <w:t xml:space="preserve"> 5 </w:t>
            </w:r>
            <w:proofErr w:type="spellStart"/>
            <w:r w:rsidRPr="001F73FF">
              <w:rPr>
                <w:rFonts w:ascii="Tahoma" w:hAnsi="Tahoma" w:cs="Tahoma"/>
                <w:sz w:val="20"/>
              </w:rPr>
              <w:t>р.д</w:t>
            </w:r>
            <w:proofErr w:type="spellEnd"/>
            <w:r w:rsidRPr="001F73FF">
              <w:rPr>
                <w:rFonts w:ascii="Tahoma" w:hAnsi="Tahoma" w:cs="Tahoma"/>
                <w:sz w:val="20"/>
              </w:rPr>
              <w:t>. до даты платежа.</w:t>
            </w:r>
          </w:p>
          <w:p w14:paraId="3BE7AE0E" w14:textId="1F60AFD0" w:rsidR="00ED75C6" w:rsidRPr="00B23887" w:rsidRDefault="00ED75C6" w:rsidP="00B23887">
            <w:pPr>
              <w:tabs>
                <w:tab w:val="left" w:pos="284"/>
              </w:tabs>
              <w:ind w:left="142" w:right="-144"/>
              <w:jc w:val="left"/>
              <w:rPr>
                <w:rFonts w:ascii="Tahoma" w:eastAsia="Calibri" w:hAnsi="Tahoma" w:cs="Tahoma"/>
                <w:sz w:val="20"/>
                <w:szCs w:val="20"/>
              </w:rPr>
            </w:pPr>
          </w:p>
          <w:p w14:paraId="420D2AF3" w14:textId="77777777" w:rsidR="00057144" w:rsidRPr="002D08D3" w:rsidRDefault="00057144" w:rsidP="00BA2103">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56"/>
            </w:r>
          </w:p>
        </w:tc>
      </w:tr>
    </w:tbl>
    <w:bookmarkEnd w:id="166"/>
    <w:bookmarkEnd w:id="167"/>
    <w:p w14:paraId="34A0D301" w14:textId="77777777" w:rsidR="00057144" w:rsidRPr="002D08D3"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ascii="Tahoma" w:eastAsia="Calibri" w:hAnsi="Tahoma" w:cs="Tahoma"/>
          <w:color w:val="FF0000"/>
          <w:sz w:val="20"/>
          <w:vertAlign w:val="superscript"/>
        </w:rPr>
        <w:footnoteReference w:id="57"/>
      </w:r>
    </w:p>
    <w:p w14:paraId="2732BB60" w14:textId="22661F72" w:rsidR="00506FCA" w:rsidRPr="001F73FF" w:rsidRDefault="00EE016A" w:rsidP="001F73FF">
      <w:pPr>
        <w:pStyle w:val="affffffff7"/>
        <w:numPr>
          <w:ilvl w:val="1"/>
          <w:numId w:val="26"/>
        </w:numPr>
        <w:tabs>
          <w:tab w:val="num" w:pos="851"/>
        </w:tabs>
        <w:ind w:left="851" w:hanging="851"/>
      </w:pPr>
      <w:proofErr w:type="gramStart"/>
      <w:r w:rsidRPr="001F73FF">
        <w:rPr>
          <w:rFonts w:eastAsia="Calibri"/>
          <w:color w:val="FF0000"/>
        </w:rPr>
        <w:t xml:space="preserve">[ </w:t>
      </w:r>
      <w:r w:rsidR="00BC69B6" w:rsidRPr="001F73FF">
        <w:rPr>
          <w:rFonts w:eastAsia="Calibri"/>
        </w:rPr>
        <w:t>Стоимость</w:t>
      </w:r>
      <w:proofErr w:type="gramEnd"/>
      <w:r w:rsidR="00506FCA" w:rsidRPr="001F73FF">
        <w:t xml:space="preserve"> Товара, выраженная в условных единицах, приравненных к иностранной валюте, определяется в ₽ по курсу Банка России </w:t>
      </w:r>
    </w:p>
    <w:p w14:paraId="604B196E" w14:textId="689DBD82"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w:t>
      </w:r>
      <w:r w:rsidRPr="001F73FF">
        <w:rPr>
          <w:rFonts w:ascii="Tahoma" w:hAnsi="Tahoma" w:cs="Tahoma"/>
          <w:bCs/>
          <w:color w:val="FF0000"/>
          <w:sz w:val="20"/>
          <w:szCs w:val="20"/>
          <w:u w:color="FF0000"/>
        </w:rPr>
        <w:t>[</w:t>
      </w:r>
      <w:r w:rsidRPr="001F73FF">
        <w:rPr>
          <w:rFonts w:ascii="Tahoma" w:hAnsi="Tahoma" w:cs="Tahoma"/>
          <w:sz w:val="20"/>
          <w:szCs w:val="20"/>
        </w:rPr>
        <w:t>на дату осуществления авансового платежа (в части стоимости Товара, оплаченн</w:t>
      </w:r>
      <w:r w:rsidR="00CE46F0" w:rsidRPr="001F73FF">
        <w:rPr>
          <w:rFonts w:ascii="Tahoma" w:hAnsi="Tahoma" w:cs="Tahoma"/>
          <w:sz w:val="20"/>
          <w:szCs w:val="20"/>
        </w:rPr>
        <w:t>ого</w:t>
      </w:r>
      <w:r w:rsidRPr="001F73FF">
        <w:rPr>
          <w:rFonts w:ascii="Tahoma" w:hAnsi="Tahoma" w:cs="Tahoma"/>
          <w:sz w:val="20"/>
          <w:szCs w:val="20"/>
        </w:rPr>
        <w:t xml:space="preserve"> авансом) и</w:t>
      </w:r>
      <w:r w:rsidRPr="001F73FF">
        <w:rPr>
          <w:rFonts w:ascii="Tahoma" w:hAnsi="Tahoma" w:cs="Tahoma"/>
          <w:bCs/>
          <w:color w:val="FF0000"/>
          <w:sz w:val="20"/>
          <w:szCs w:val="20"/>
        </w:rPr>
        <w:t>]</w:t>
      </w:r>
      <w:r w:rsidRPr="001F73FF">
        <w:rPr>
          <w:rFonts w:ascii="Tahoma" w:hAnsi="Tahoma" w:cs="Tahoma"/>
          <w:sz w:val="20"/>
          <w:szCs w:val="20"/>
        </w:rPr>
        <w:t xml:space="preserve"> </w:t>
      </w:r>
    </w:p>
    <w:p w14:paraId="3C1B7CB5" w14:textId="77777777"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на дату отгрузки Товара (в части стоимости Товара, оплачиваемой после отгрузки Товара). </w:t>
      </w:r>
    </w:p>
    <w:p w14:paraId="327EE508" w14:textId="61671DCA" w:rsidR="00506FCA" w:rsidRDefault="00506FCA" w:rsidP="00506FCA">
      <w:pPr>
        <w:pStyle w:val="affffffff7"/>
        <w:tabs>
          <w:tab w:val="clear" w:pos="851"/>
          <w:tab w:val="num" w:pos="6805"/>
        </w:tabs>
        <w:ind w:firstLine="0"/>
        <w:rPr>
          <w:bCs/>
          <w:color w:val="FF0000"/>
        </w:rPr>
      </w:pPr>
      <w:r w:rsidRPr="001F73FF">
        <w:t>Под датой отгрузки Товара понимается дата составления Поставщиком Товарной накладной</w:t>
      </w:r>
      <w:r w:rsidRPr="001F73FF">
        <w:rPr>
          <w:bCs/>
          <w:color w:val="FF0000"/>
        </w:rPr>
        <w:t>]</w:t>
      </w:r>
      <w:r w:rsidRPr="00CE46F0">
        <w:rPr>
          <w:rStyle w:val="aff8"/>
        </w:rPr>
        <w:t xml:space="preserve"> </w:t>
      </w:r>
      <w:r w:rsidRPr="00D43A36">
        <w:rPr>
          <w:rStyle w:val="aff8"/>
          <w:color w:val="FF0000"/>
          <w:lang w:val="en-US"/>
        </w:rPr>
        <w:footnoteReference w:id="58"/>
      </w:r>
      <w:r w:rsidRPr="001F73FF">
        <w:rPr>
          <w:bCs/>
          <w:color w:val="FF0000"/>
        </w:rPr>
        <w:t>]</w:t>
      </w:r>
    </w:p>
    <w:p w14:paraId="53C279F6" w14:textId="77777777" w:rsidR="00124455" w:rsidRDefault="00124455" w:rsidP="00124455">
      <w:pPr>
        <w:pStyle w:val="affffffff7"/>
        <w:numPr>
          <w:ilvl w:val="1"/>
          <w:numId w:val="26"/>
        </w:numPr>
        <w:tabs>
          <w:tab w:val="num" w:pos="851"/>
        </w:tabs>
        <w:ind w:left="851" w:hanging="851"/>
      </w:pPr>
      <w:r w:rsidRPr="00A27C0E">
        <w:rPr>
          <w:color w:val="FF0000"/>
          <w:u w:color="FFFFFF" w:themeColor="background1"/>
        </w:rPr>
        <w:t>[</w:t>
      </w:r>
      <w:r>
        <w:rPr>
          <w:color w:val="FF0000"/>
          <w:u w:color="FFFFFF" w:themeColor="background1"/>
        </w:rPr>
        <w:t xml:space="preserve"> </w:t>
      </w:r>
      <w:r>
        <w:t xml:space="preserve">Стоимость Товара включает в себя: </w:t>
      </w:r>
      <w:r w:rsidRPr="00A27C0E">
        <w:rPr>
          <w:color w:val="FF0000"/>
          <w:u w:color="FFFFFF" w:themeColor="background1"/>
        </w:rPr>
        <w:t>[</w:t>
      </w:r>
      <w:r w:rsidRPr="00A27C0E">
        <w:t>•</w:t>
      </w:r>
      <w:r w:rsidRPr="00A27C0E">
        <w:rPr>
          <w:color w:val="FF0000"/>
          <w:u w:color="FFFFFF" w:themeColor="background1"/>
        </w:rPr>
        <w:t>]</w:t>
      </w:r>
      <w:r>
        <w:rPr>
          <w:color w:val="FF0000"/>
          <w:u w:color="FFFFFF" w:themeColor="background1"/>
        </w:rPr>
        <w:t xml:space="preserve"> </w:t>
      </w:r>
      <w:r w:rsidRPr="00A27C0E">
        <w:rPr>
          <w:color w:val="FF0000"/>
          <w:u w:color="FFFFFF" w:themeColor="background1"/>
        </w:rPr>
        <w:t>]</w:t>
      </w:r>
      <w:r>
        <w:rPr>
          <w:rStyle w:val="aff8"/>
          <w:color w:val="FF0000"/>
          <w:u w:color="FFFFFF" w:themeColor="background1"/>
        </w:rPr>
        <w:footnoteReference w:id="59"/>
      </w:r>
    </w:p>
    <w:p w14:paraId="6AADDB8F" w14:textId="40CF07B2" w:rsidR="00887B74" w:rsidRPr="00491259" w:rsidRDefault="00057144" w:rsidP="00887B74">
      <w:pPr>
        <w:pStyle w:val="affffffff7"/>
        <w:numPr>
          <w:ilvl w:val="1"/>
          <w:numId w:val="26"/>
        </w:numPr>
        <w:tabs>
          <w:tab w:val="num" w:pos="851"/>
        </w:tabs>
        <w:ind w:left="851" w:hanging="851"/>
      </w:pPr>
      <w:r w:rsidRPr="00491259">
        <w:rPr>
          <w:bCs/>
          <w:color w:val="FF0000"/>
        </w:rPr>
        <w:t>[</w:t>
      </w:r>
      <w:r w:rsidR="00CE46F0">
        <w:rPr>
          <w:bCs/>
          <w:color w:val="FF0000"/>
        </w:rPr>
        <w:t xml:space="preserve"> </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120AB605" w14:textId="77777777" w:rsidTr="00E752AE">
        <w:trPr>
          <w:trHeight w:val="280"/>
        </w:trPr>
        <w:tc>
          <w:tcPr>
            <w:tcW w:w="9781" w:type="dxa"/>
            <w:gridSpan w:val="2"/>
            <w:shd w:val="clear" w:color="auto" w:fill="F2F2F2"/>
          </w:tcPr>
          <w:p w14:paraId="2ACCE8C6" w14:textId="77777777" w:rsidR="00057144" w:rsidRPr="00491259" w:rsidRDefault="00057144" w:rsidP="00730E86">
            <w:pPr>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yellow"/>
              </w:rPr>
              <w:t>за вычетом зачтенного аванса</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p>
        </w:tc>
      </w:tr>
      <w:tr w:rsidR="00057144" w:rsidRPr="00491259" w14:paraId="6104D82B" w14:textId="77777777" w:rsidTr="00043657">
        <w:tc>
          <w:tcPr>
            <w:tcW w:w="1701" w:type="dxa"/>
            <w:tcBorders>
              <w:bottom w:val="dotted" w:sz="4" w:space="0" w:color="auto"/>
              <w:right w:val="dotted" w:sz="4" w:space="0" w:color="auto"/>
            </w:tcBorders>
          </w:tcPr>
          <w:p w14:paraId="3FF5993C" w14:textId="77777777" w:rsidR="00057144" w:rsidRPr="00491259" w:rsidRDefault="00057144" w:rsidP="00043657">
            <w:pPr>
              <w:tabs>
                <w:tab w:val="left" w:pos="0"/>
                <w:tab w:val="left" w:pos="1410"/>
                <w:tab w:val="left" w:pos="3119"/>
              </w:tabs>
              <w:suppressAutoHyphens/>
              <w:rPr>
                <w:rFonts w:ascii="Tahoma" w:eastAsia="Calibri" w:hAnsi="Tahoma" w:cs="Tahoma"/>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4C046E3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 xml:space="preserve">не позднее 15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30B83F86" w14:textId="77777777" w:rsidTr="00043657">
        <w:tc>
          <w:tcPr>
            <w:tcW w:w="1701" w:type="dxa"/>
            <w:tcBorders>
              <w:top w:val="dotted" w:sz="4" w:space="0" w:color="auto"/>
              <w:bottom w:val="dotted" w:sz="4" w:space="0" w:color="auto"/>
              <w:right w:val="dotted" w:sz="4" w:space="0" w:color="auto"/>
            </w:tcBorders>
          </w:tcPr>
          <w:p w14:paraId="11E5DF9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3ABE470B"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составления счета-фактуры,</w:t>
            </w:r>
          </w:p>
        </w:tc>
      </w:tr>
      <w:tr w:rsidR="00057144" w:rsidRPr="00491259" w14:paraId="089C932A" w14:textId="77777777" w:rsidTr="00043657">
        <w:tc>
          <w:tcPr>
            <w:tcW w:w="1701" w:type="dxa"/>
            <w:tcBorders>
              <w:top w:val="dotted" w:sz="4" w:space="0" w:color="auto"/>
              <w:bottom w:val="dotted" w:sz="4" w:space="0" w:color="auto"/>
              <w:right w:val="dotted" w:sz="4" w:space="0" w:color="auto"/>
            </w:tcBorders>
          </w:tcPr>
          <w:p w14:paraId="2769B8F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DE8D769" w14:textId="77777777" w:rsidR="00057144" w:rsidRPr="00491259" w:rsidRDefault="00057144" w:rsidP="005438B4">
            <w:pPr>
              <w:ind w:left="142"/>
              <w:rPr>
                <w:rFonts w:ascii="Tahoma" w:eastAsia="Calibri" w:hAnsi="Tahoma" w:cs="Tahoma"/>
                <w:bCs/>
                <w:sz w:val="20"/>
                <w:szCs w:val="20"/>
              </w:rPr>
            </w:pPr>
            <w:r w:rsidRPr="00491259">
              <w:rPr>
                <w:rFonts w:ascii="Tahoma" w:eastAsia="Calibri" w:hAnsi="Tahoma" w:cs="Tahoma"/>
                <w:sz w:val="20"/>
                <w:szCs w:val="20"/>
              </w:rPr>
              <w:t xml:space="preserve">а в случае получения Покупателем счета-фактуры по истечении 12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r w:rsidRPr="00491259">
              <w:rPr>
                <w:rFonts w:ascii="Tahoma" w:eastAsia="Calibri" w:hAnsi="Tahoma" w:cs="Tahoma"/>
                <w:sz w:val="20"/>
                <w:szCs w:val="20"/>
              </w:rPr>
              <w:t xml:space="preserve"> с даты его составления – не позднее 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7A90DFE5" w14:textId="77777777" w:rsidTr="00043657">
        <w:tc>
          <w:tcPr>
            <w:tcW w:w="1701" w:type="dxa"/>
            <w:tcBorders>
              <w:top w:val="dotted" w:sz="4" w:space="0" w:color="auto"/>
              <w:bottom w:val="dotted" w:sz="4" w:space="0" w:color="auto"/>
              <w:right w:val="dotted" w:sz="4" w:space="0" w:color="auto"/>
            </w:tcBorders>
          </w:tcPr>
          <w:p w14:paraId="79C678B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4E10EE40"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получения Покупателем счета-фактуры</w:t>
            </w:r>
          </w:p>
        </w:tc>
      </w:tr>
      <w:tr w:rsidR="00057144" w:rsidRPr="00491259" w14:paraId="3EE86353" w14:textId="77777777" w:rsidTr="00043657">
        <w:tc>
          <w:tcPr>
            <w:tcW w:w="1701" w:type="dxa"/>
            <w:tcBorders>
              <w:top w:val="dotted" w:sz="4" w:space="0" w:color="auto"/>
              <w:bottom w:val="dotted" w:sz="4" w:space="0" w:color="auto"/>
              <w:right w:val="dotted" w:sz="4" w:space="0" w:color="auto"/>
            </w:tcBorders>
          </w:tcPr>
          <w:p w14:paraId="22EA3B7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0EF7439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на основании подписанн</w:t>
            </w:r>
            <w:r w:rsidR="00446EF8">
              <w:rPr>
                <w:rFonts w:ascii="Tahoma" w:eastAsia="Calibri" w:hAnsi="Tahoma" w:cs="Tahoma"/>
                <w:sz w:val="20"/>
                <w:szCs w:val="20"/>
              </w:rPr>
              <w:t>ой</w:t>
            </w:r>
            <w:r w:rsidRPr="00491259">
              <w:rPr>
                <w:rFonts w:ascii="Tahoma" w:eastAsia="Calibri" w:hAnsi="Tahoma" w:cs="Tahoma"/>
                <w:sz w:val="20"/>
                <w:szCs w:val="20"/>
              </w:rPr>
              <w:t xml:space="preserve"> Сторонами </w:t>
            </w:r>
            <w:r w:rsidR="00043657" w:rsidRPr="00491259">
              <w:rPr>
                <w:rFonts w:ascii="Tahoma" w:eastAsia="Calibri" w:hAnsi="Tahoma" w:cs="Tahoma"/>
                <w:sz w:val="20"/>
                <w:szCs w:val="20"/>
              </w:rPr>
              <w:t>Т</w:t>
            </w:r>
            <w:r w:rsidRPr="00491259">
              <w:rPr>
                <w:rFonts w:ascii="Tahoma" w:eastAsia="Calibri" w:hAnsi="Tahoma" w:cs="Tahoma"/>
                <w:sz w:val="20"/>
                <w:szCs w:val="20"/>
              </w:rPr>
              <w:t>оварной накладной.</w:t>
            </w:r>
          </w:p>
        </w:tc>
      </w:tr>
      <w:tr w:rsidR="00057144" w:rsidRPr="00491259" w14:paraId="2828E967" w14:textId="77777777" w:rsidTr="00043657">
        <w:tc>
          <w:tcPr>
            <w:tcW w:w="1701" w:type="dxa"/>
            <w:tcBorders>
              <w:top w:val="dotted" w:sz="4" w:space="0" w:color="auto"/>
              <w:bottom w:val="dotted" w:sz="4" w:space="0" w:color="auto"/>
              <w:right w:val="dotted" w:sz="4" w:space="0" w:color="auto"/>
            </w:tcBorders>
          </w:tcPr>
          <w:p w14:paraId="743749D4"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081852B0" w14:textId="77777777" w:rsidR="00057144" w:rsidRPr="002D08D3" w:rsidRDefault="00057144" w:rsidP="005438B4">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60"/>
            </w:r>
          </w:p>
        </w:tc>
      </w:tr>
    </w:tbl>
    <w:p w14:paraId="448EE87D" w14:textId="77777777" w:rsidR="00057144"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eastAsia="Calibri"/>
          <w:color w:val="FF0000"/>
          <w:sz w:val="20"/>
          <w:vertAlign w:val="superscript"/>
        </w:rPr>
        <w:footnoteReference w:id="61"/>
      </w:r>
    </w:p>
    <w:p w14:paraId="3979D59B" w14:textId="77777777" w:rsidR="00ED5B5A" w:rsidRPr="005826F0" w:rsidRDefault="00ED5B5A" w:rsidP="00ED5B5A">
      <w:pPr>
        <w:pStyle w:val="affffffff7"/>
        <w:numPr>
          <w:ilvl w:val="1"/>
          <w:numId w:val="26"/>
        </w:numPr>
        <w:ind w:left="851" w:hanging="851"/>
      </w:pPr>
      <w:proofErr w:type="gramStart"/>
      <w:r w:rsidRPr="0046405C">
        <w:rPr>
          <w:color w:val="FF0000"/>
          <w:shd w:val="clear" w:color="auto" w:fill="FFFFFF" w:themeFill="background1"/>
        </w:rPr>
        <w:t>[</w:t>
      </w:r>
      <w:r w:rsidR="008B7761">
        <w:rPr>
          <w:color w:val="FF0000"/>
          <w:shd w:val="clear" w:color="auto" w:fill="FFFFFF" w:themeFill="background1"/>
        </w:rPr>
        <w:t xml:space="preserve"> </w:t>
      </w:r>
      <w:r w:rsidRPr="0046405C">
        <w:rPr>
          <w:shd w:val="clear" w:color="auto" w:fill="FFFFFF" w:themeFill="background1"/>
        </w:rPr>
        <w:t>Сторона</w:t>
      </w:r>
      <w:proofErr w:type="gramEnd"/>
      <w:r w:rsidRPr="0046405C">
        <w:rPr>
          <w:shd w:val="clear" w:color="auto" w:fill="FFFFFF" w:themeFill="background1"/>
        </w:rPr>
        <w:t xml:space="preserve">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12047F1E" w14:textId="77777777" w:rsidR="00ED5B5A" w:rsidRDefault="00ED5B5A" w:rsidP="00ED5B5A">
      <w:pPr>
        <w:pStyle w:val="affffffff"/>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518D5347" w14:textId="77777777" w:rsidR="00ED5B5A" w:rsidRDefault="00ED5B5A" w:rsidP="00ED5B5A">
      <w:pPr>
        <w:pStyle w:val="affffffff"/>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w:t>
      </w:r>
      <w:proofErr w:type="gramStart"/>
      <w:r w:rsidRPr="0046405C">
        <w:rPr>
          <w:shd w:val="clear" w:color="auto" w:fill="FFFFFF" w:themeFill="background1"/>
        </w:rPr>
        <w:t xml:space="preserve">. </w:t>
      </w:r>
      <w:r w:rsidRPr="0046405C">
        <w:rPr>
          <w:color w:val="FF0000"/>
          <w:shd w:val="clear" w:color="auto" w:fill="FFFFFF" w:themeFill="background1"/>
        </w:rPr>
        <w:t>]</w:t>
      </w:r>
      <w:proofErr w:type="gramEnd"/>
      <w:r w:rsidRPr="0046405C">
        <w:rPr>
          <w:shd w:val="clear" w:color="auto" w:fill="FFFFFF" w:themeFill="background1"/>
        </w:rPr>
        <w:t xml:space="preserve"> </w:t>
      </w:r>
      <w:r w:rsidRPr="00A668DF">
        <w:rPr>
          <w:rStyle w:val="aff8"/>
          <w:color w:val="FF0000"/>
        </w:rPr>
        <w:footnoteReference w:id="62"/>
      </w:r>
    </w:p>
    <w:p w14:paraId="35C0992B" w14:textId="3B09CA34" w:rsidR="003F46CB" w:rsidRPr="0046405C" w:rsidRDefault="003F46CB" w:rsidP="003F46CB">
      <w:pPr>
        <w:pStyle w:val="affffffff5"/>
        <w:numPr>
          <w:ilvl w:val="0"/>
          <w:numId w:val="26"/>
        </w:numPr>
        <w:tabs>
          <w:tab w:val="clear" w:pos="6805"/>
        </w:tabs>
        <w:ind w:left="851" w:hanging="851"/>
      </w:pPr>
      <w:proofErr w:type="gramStart"/>
      <w:r w:rsidRPr="00052742">
        <w:rPr>
          <w:color w:val="FF0000"/>
        </w:rPr>
        <w:t>[</w:t>
      </w:r>
      <w:r w:rsidRPr="0046405C">
        <w:t xml:space="preserve"> </w:t>
      </w:r>
      <w:r w:rsidRPr="002A24F9">
        <w:t>НЕЗАВИСИМАЯ</w:t>
      </w:r>
      <w:proofErr w:type="gramEnd"/>
      <w:r w:rsidRPr="002A24F9">
        <w:t xml:space="preserve"> ГАРАНТИЯ</w:t>
      </w:r>
    </w:p>
    <w:p w14:paraId="38C0E050"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shd w:val="clear" w:color="auto" w:fill="FFFFFF" w:themeFill="background1"/>
        </w:rPr>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p w14:paraId="5A6A20CC"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color w:val="FF0000"/>
          <w:shd w:val="clear" w:color="auto" w:fill="FFFFFF" w:themeFill="background1"/>
        </w:rPr>
        <w:t>[</w:t>
      </w:r>
      <w:r w:rsidRPr="002A24F9">
        <w:rPr>
          <w:shd w:val="clear" w:color="auto" w:fill="FFFFFF" w:themeFill="background1"/>
        </w:rPr>
        <w:t xml:space="preserve"> </w:t>
      </w:r>
      <w:r>
        <w:rPr>
          <w:shd w:val="clear" w:color="auto" w:fill="FFFFFF" w:themeFill="background1"/>
        </w:rPr>
        <w:t>Поставщик</w:t>
      </w:r>
      <w:r w:rsidRPr="002A24F9">
        <w:rPr>
          <w:shd w:val="clear" w:color="auto" w:fill="FFFFFF" w:themeFill="background1"/>
        </w:rPr>
        <w:t xml:space="preserve"> предоставляет </w:t>
      </w:r>
      <w:r>
        <w:rPr>
          <w:shd w:val="clear" w:color="auto" w:fill="FFFFFF" w:themeFill="background1"/>
        </w:rPr>
        <w:t>Покупателю</w:t>
      </w:r>
      <w:r w:rsidRPr="002A24F9">
        <w:rPr>
          <w:shd w:val="clear" w:color="auto" w:fill="FFFFFF" w:themeFill="background1"/>
        </w:rPr>
        <w:t xml:space="preserve"> независимую гарантию </w:t>
      </w:r>
      <w:r w:rsidRPr="00B23887">
        <w:rPr>
          <w:color w:val="FF0000"/>
          <w:highlight w:val="yellow"/>
          <w:shd w:val="clear" w:color="auto" w:fill="FFFFFF" w:themeFill="background1"/>
        </w:rPr>
        <w:t>[</w:t>
      </w:r>
      <w:r w:rsidRPr="00B23887">
        <w:rPr>
          <w:highlight w:val="yellow"/>
          <w:shd w:val="clear" w:color="auto" w:fill="FFFFFF" w:themeFill="background1"/>
        </w:rPr>
        <w:t xml:space="preserve"> возврата авансового платежа</w:t>
      </w:r>
      <w:r w:rsidRPr="002A24F9">
        <w:rPr>
          <w:shd w:val="clear" w:color="auto" w:fill="FFFFFF" w:themeFill="background1"/>
        </w:rPr>
        <w:t xml:space="preserve"> </w:t>
      </w:r>
      <w:r w:rsidRPr="002A24F9">
        <w:rPr>
          <w:color w:val="FF0000"/>
          <w:shd w:val="clear" w:color="auto" w:fill="FFFFFF" w:themeFill="background1"/>
        </w:rPr>
        <w:t xml:space="preserve">] / [ </w:t>
      </w:r>
      <w:r w:rsidRPr="002A24F9">
        <w:rPr>
          <w:shd w:val="clear" w:color="auto" w:fill="FFFFFF" w:themeFill="background1"/>
        </w:rPr>
        <w:t xml:space="preserve">исполнения обязательств </w:t>
      </w:r>
      <w:bookmarkStart w:id="168" w:name="_Ref161135065"/>
      <w:r w:rsidRPr="002A24F9">
        <w:rPr>
          <w:color w:val="FF0000"/>
          <w:shd w:val="clear" w:color="auto" w:fill="FFFFFF" w:themeFill="background1"/>
        </w:rPr>
        <w:t xml:space="preserve">] </w:t>
      </w:r>
      <w:r w:rsidRPr="002A24F9">
        <w:rPr>
          <w:color w:val="FF0000"/>
          <w:shd w:val="clear" w:color="auto" w:fill="FFFFFF" w:themeFill="background1"/>
          <w:vertAlign w:val="superscript"/>
        </w:rPr>
        <w:footnoteReference w:id="63"/>
      </w:r>
      <w:bookmarkEnd w:id="168"/>
      <w:r w:rsidRPr="002A24F9">
        <w:rPr>
          <w:shd w:val="clear" w:color="auto" w:fill="FFFFFF" w:themeFill="background1"/>
          <w:vertAlign w:val="superscript"/>
        </w:rPr>
        <w:t>:</w:t>
      </w:r>
    </w:p>
    <w:p w14:paraId="347913BE" w14:textId="77777777" w:rsidR="002A24F9" w:rsidRPr="00F27D89" w:rsidRDefault="002A24F9" w:rsidP="002A24F9">
      <w:pPr>
        <w:pStyle w:val="affffffff"/>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заключения </w:t>
      </w:r>
      <w:r w:rsidRPr="00F27D89">
        <w:t>Договора,</w:t>
      </w:r>
    </w:p>
    <w:p w14:paraId="23F72D80" w14:textId="77777777" w:rsidR="002A24F9" w:rsidRPr="00F27D89" w:rsidRDefault="002A24F9" w:rsidP="002A24F9">
      <w:pPr>
        <w:pStyle w:val="affffffff"/>
      </w:pPr>
      <w:r w:rsidRPr="00F27D89">
        <w:t xml:space="preserve">- </w:t>
      </w:r>
      <w:r w:rsidRPr="00B23887">
        <w:rPr>
          <w:highlight w:val="yellow"/>
        </w:rPr>
        <w:t>на сумму авансового платежа</w:t>
      </w:r>
      <w:r w:rsidRPr="00F27D89">
        <w:t xml:space="preserve">, </w:t>
      </w:r>
      <w:proofErr w:type="gramStart"/>
      <w:r w:rsidRPr="00F27D89">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14:paraId="5C995A4B" w14:textId="77777777" w:rsidR="002A24F9" w:rsidRPr="00F27D89" w:rsidRDefault="002A24F9" w:rsidP="002A24F9">
      <w:pPr>
        <w:pStyle w:val="affffffff"/>
      </w:pPr>
      <w:r w:rsidRPr="00F27D89">
        <w:t xml:space="preserve">- имеющую срок действия, истекающий не ранее конечного срока поставки Товара, плюс 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64"/>
      </w:r>
      <w:r w:rsidRPr="00F27D89">
        <w:t>;</w:t>
      </w:r>
    </w:p>
    <w:p w14:paraId="0229E470" w14:textId="77777777" w:rsidR="002A24F9" w:rsidRPr="00F27D89" w:rsidRDefault="002A24F9" w:rsidP="002A24F9">
      <w:pPr>
        <w:pStyle w:val="affffffff"/>
      </w:pPr>
      <w:proofErr w:type="gramStart"/>
      <w:r w:rsidRPr="00F27D89">
        <w:rPr>
          <w:color w:val="FF0000"/>
        </w:rPr>
        <w:t>[</w:t>
      </w:r>
      <w:r w:rsidRPr="00F27D89">
        <w:t xml:space="preserve"> </w:t>
      </w:r>
      <w:r w:rsidRPr="00B23887">
        <w:rPr>
          <w:highlight w:val="yellow"/>
        </w:rPr>
        <w:t>-</w:t>
      </w:r>
      <w:proofErr w:type="gramEnd"/>
      <w:r w:rsidRPr="00B23887">
        <w:rPr>
          <w:highlight w:val="yellow"/>
        </w:rPr>
        <w:t xml:space="preserve"> составленную по форме «Независимая гарантия возврата авансового платежа».</w:t>
      </w:r>
      <w:r w:rsidRPr="00F27D89">
        <w:t xml:space="preserve"> </w:t>
      </w:r>
      <w:r w:rsidRPr="00F27D89">
        <w:rPr>
          <w:color w:val="FF0000"/>
        </w:rPr>
        <w:t xml:space="preserve">] </w:t>
      </w:r>
      <w:r w:rsidRPr="00F27D89">
        <w:rPr>
          <w:rStyle w:val="aff8"/>
          <w:color w:val="FF0000"/>
        </w:rPr>
        <w:footnoteReference w:id="65"/>
      </w:r>
    </w:p>
    <w:p w14:paraId="1C2D5376" w14:textId="77777777" w:rsidR="002A24F9" w:rsidRPr="00B9193B" w:rsidRDefault="002A24F9" w:rsidP="002A24F9">
      <w:pPr>
        <w:pStyle w:val="affffffff"/>
      </w:pPr>
      <w:r w:rsidRPr="00B9193B">
        <w:rPr>
          <w:color w:val="FF0000"/>
        </w:rPr>
        <w:t>[</w:t>
      </w:r>
    </w:p>
    <w:p w14:paraId="11E7A73F" w14:textId="77777777" w:rsidR="002A24F9" w:rsidRPr="00F27D89" w:rsidRDefault="002A24F9" w:rsidP="002A24F9">
      <w:pPr>
        <w:pStyle w:val="affffffff"/>
      </w:pPr>
      <w:r w:rsidRPr="00B9193B">
        <w:rPr>
          <w:color w:val="FF0000"/>
        </w:rPr>
        <w:t>[</w:t>
      </w:r>
      <w:r w:rsidRPr="00B9193B">
        <w:t xml:space="preserve"> Независимая гарантия исполнения обязательств обеспечивает надлежащее исполнение Поставщиком договорных обязательств, </w:t>
      </w:r>
      <w:r w:rsidRPr="00B9193B">
        <w:rPr>
          <w:color w:val="FF0000"/>
        </w:rPr>
        <w:t>[</w:t>
      </w:r>
      <w:r w:rsidRPr="00B9193B">
        <w:t>в том числе в течение гарантийного срока</w:t>
      </w:r>
      <w:r w:rsidRPr="00B9193B">
        <w:rPr>
          <w:color w:val="FF0000"/>
        </w:rPr>
        <w:t>]</w:t>
      </w:r>
      <w:r w:rsidRPr="00B9193B">
        <w:t xml:space="preserve"> </w:t>
      </w:r>
      <w:r w:rsidRPr="00F27D89">
        <w:rPr>
          <w:color w:val="FF0000"/>
          <w:vertAlign w:val="superscript"/>
        </w:rPr>
        <w:footnoteReference w:id="66"/>
      </w:r>
      <w:r w:rsidRPr="00F27D89">
        <w:t xml:space="preserve">, </w:t>
      </w:r>
      <w:r w:rsidRPr="00B23887">
        <w:rPr>
          <w:highlight w:val="yellow"/>
        </w:rPr>
        <w:t>исполнение обязательств по возврату авансового платежа</w:t>
      </w:r>
      <w:r w:rsidRPr="00F27D89">
        <w:t xml:space="preserve">, возмещению Покупателю убытков, уплате неустойки в связи с неисполнением/ненадлежащим исполнением Поставщиком обязательств по Договору, требований законодательства РФ, а также неустойки в связи с </w:t>
      </w:r>
      <w:proofErr w:type="spellStart"/>
      <w:r w:rsidRPr="00F27D89">
        <w:t>непродлением</w:t>
      </w:r>
      <w:proofErr w:type="spellEnd"/>
      <w:r w:rsidRPr="00F27D89">
        <w:t xml:space="preserve"> самой гарантии. </w:t>
      </w:r>
      <w:r w:rsidRPr="00F27D89">
        <w:rPr>
          <w:color w:val="FF0000"/>
        </w:rPr>
        <w:t>]</w:t>
      </w:r>
    </w:p>
    <w:p w14:paraId="7F07CA0A" w14:textId="77777777" w:rsidR="002A24F9" w:rsidRPr="00B9193B" w:rsidRDefault="002A24F9" w:rsidP="002A24F9">
      <w:pPr>
        <w:pStyle w:val="affffffff"/>
      </w:pPr>
      <w:r w:rsidRPr="00B9193B">
        <w:t xml:space="preserve">Форма независимой гарантии исполнения обязательств по Договору должна соответствовать форме: </w:t>
      </w:r>
      <w:proofErr w:type="gramStart"/>
      <w:r w:rsidRPr="00B23887">
        <w:rPr>
          <w:color w:val="FF0000"/>
          <w:highlight w:val="yellow"/>
        </w:rPr>
        <w:t>[</w:t>
      </w:r>
      <w:r w:rsidRPr="00B23887">
        <w:rPr>
          <w:highlight w:val="yellow"/>
        </w:rPr>
        <w:t xml:space="preserve"> «</w:t>
      </w:r>
      <w:proofErr w:type="gramEnd"/>
      <w:r w:rsidRPr="00B23887">
        <w:rPr>
          <w:highlight w:val="yellow"/>
        </w:rPr>
        <w:t>Независимая гарантия исполнения обязательств (с авансом)»</w:t>
      </w:r>
      <w:r w:rsidRPr="00B9193B">
        <w:rPr>
          <w:color w:val="FF0000"/>
        </w:rPr>
        <w:t>]</w:t>
      </w:r>
      <w:r w:rsidRPr="00B9193B">
        <w:t xml:space="preserve"> </w:t>
      </w:r>
      <w:r w:rsidRPr="00B9193B">
        <w:rPr>
          <w:color w:val="FF0000"/>
        </w:rPr>
        <w:t xml:space="preserve">/ </w:t>
      </w:r>
      <w:r w:rsidRPr="00B23887">
        <w:rPr>
          <w:color w:val="FF0000"/>
          <w:highlight w:val="yellow"/>
        </w:rPr>
        <w:t>[</w:t>
      </w:r>
      <w:r w:rsidRPr="00B23887">
        <w:rPr>
          <w:highlight w:val="yellow"/>
        </w:rPr>
        <w:t xml:space="preserve"> «Независимая гарантия исполнения обязательств с авансом и исполнения обязательств в гарантийный срок» </w:t>
      </w:r>
      <w:r w:rsidRPr="00B23887">
        <w:rPr>
          <w:color w:val="FF0000"/>
          <w:highlight w:val="yellow"/>
        </w:rPr>
        <w:t>]</w:t>
      </w:r>
      <w:r w:rsidRPr="00B23887">
        <w:rPr>
          <w:highlight w:val="yellow"/>
        </w:rPr>
        <w:t>.</w:t>
      </w:r>
    </w:p>
    <w:p w14:paraId="68DEDDA3" w14:textId="77777777" w:rsidR="002A24F9" w:rsidRPr="00F27D89" w:rsidRDefault="002A24F9" w:rsidP="002A24F9">
      <w:pPr>
        <w:pStyle w:val="affffffff"/>
      </w:pPr>
      <w:r w:rsidRPr="00B23887">
        <w:rPr>
          <w:highlight w:val="yellow"/>
        </w:rPr>
        <w:t xml:space="preserve">Сумма независимой гарантии может быть уменьшена по мере зачёта авансового платежа при получении соответствующего письменного обращения Поставщика, но не более чем до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r w:rsidRPr="00B9193B">
        <w:t xml:space="preserve"> </w:t>
      </w:r>
      <w:proofErr w:type="gramStart"/>
      <w:r w:rsidRPr="00B9193B">
        <w:rPr>
          <w:color w:val="FF0000"/>
        </w:rPr>
        <w:t xml:space="preserve">[ </w:t>
      </w:r>
      <w:r w:rsidRPr="00B23887">
        <w:rPr>
          <w:highlight w:val="darkCyan"/>
        </w:rPr>
        <w:t>с</w:t>
      </w:r>
      <w:proofErr w:type="gramEnd"/>
      <w:r w:rsidRPr="00B23887">
        <w:rPr>
          <w:highlight w:val="darkCyan"/>
        </w:rPr>
        <w:t xml:space="preserve"> учетом НДС</w:t>
      </w:r>
      <w:r w:rsidRPr="00F27D89">
        <w:t xml:space="preserve"> </w:t>
      </w:r>
      <w:r w:rsidRPr="00F27D89">
        <w:rPr>
          <w:color w:val="FF0000"/>
        </w:rPr>
        <w:t>]</w:t>
      </w:r>
      <w:r w:rsidRPr="00F27D89">
        <w:t>.</w:t>
      </w:r>
    </w:p>
    <w:p w14:paraId="48E9A7BB" w14:textId="77777777" w:rsidR="002A24F9" w:rsidRPr="00F27D89" w:rsidRDefault="002A24F9" w:rsidP="002A24F9">
      <w:pPr>
        <w:pStyle w:val="affffffff"/>
      </w:pPr>
      <w:r w:rsidRPr="00B23887">
        <w:rPr>
          <w:highlight w:val="yellow"/>
        </w:rPr>
        <w:t xml:space="preserve">При этом сумма независимой гарантии должна составлять не менее суммы незакрытого выплаченного аванса (с учетом НДС) и не менее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proofErr w:type="gramStart"/>
      <w:r w:rsidRPr="00B23887">
        <w:rPr>
          <w:highlight w:val="yellow"/>
        </w:rPr>
        <w:t xml:space="preserve">. </w:t>
      </w:r>
      <w:r w:rsidRPr="00B23887">
        <w:rPr>
          <w:color w:val="FF0000"/>
          <w:highlight w:val="yellow"/>
        </w:rPr>
        <w:t>]</w:t>
      </w:r>
      <w:proofErr w:type="gramEnd"/>
      <w:r w:rsidR="000606BB" w:rsidRPr="00B23887">
        <w:rPr>
          <w:color w:val="FF0000"/>
          <w:highlight w:val="yellow"/>
        </w:rPr>
        <w:t xml:space="preserve"> </w:t>
      </w:r>
      <w:r w:rsidRPr="00B23887">
        <w:rPr>
          <w:color w:val="FF0000"/>
          <w:highlight w:val="yellow"/>
        </w:rPr>
        <w:fldChar w:fldCharType="begin"/>
      </w:r>
      <w:r w:rsidRPr="00B23887">
        <w:rPr>
          <w:color w:val="FF0000"/>
          <w:highlight w:val="yellow"/>
        </w:rPr>
        <w:instrText xml:space="preserve"> NOTEREF _Ref161135065 \f \h  \* MERGEFORMAT </w:instrText>
      </w:r>
      <w:r w:rsidRPr="00B23887">
        <w:rPr>
          <w:color w:val="FF0000"/>
          <w:highlight w:val="yellow"/>
        </w:rPr>
      </w:r>
      <w:r w:rsidRPr="00B23887">
        <w:rPr>
          <w:color w:val="FF0000"/>
          <w:highlight w:val="yellow"/>
        </w:rPr>
        <w:fldChar w:fldCharType="separate"/>
      </w:r>
      <w:r w:rsidRPr="00B23887">
        <w:rPr>
          <w:color w:val="FF0000"/>
          <w:highlight w:val="yellow"/>
          <w:vertAlign w:val="superscript"/>
        </w:rPr>
        <w:t>51</w:t>
      </w:r>
      <w:r w:rsidRPr="00B23887">
        <w:rPr>
          <w:color w:val="FF0000"/>
          <w:highlight w:val="yellow"/>
        </w:rPr>
        <w:fldChar w:fldCharType="end"/>
      </w:r>
    </w:p>
    <w:p w14:paraId="46D491E4" w14:textId="77777777" w:rsidR="002A24F9" w:rsidRPr="00F27D89" w:rsidRDefault="002A24F9" w:rsidP="002A24F9">
      <w:pPr>
        <w:pStyle w:val="affffffff"/>
      </w:pPr>
      <w:r w:rsidRPr="00F27D89">
        <w:rPr>
          <w:color w:val="FF0000"/>
        </w:rPr>
        <w:t>]</w:t>
      </w:r>
      <w:r w:rsidRPr="00F27D89">
        <w:t xml:space="preserve"> </w:t>
      </w:r>
      <w:r w:rsidRPr="00F27D89">
        <w:rPr>
          <w:rStyle w:val="aff8"/>
          <w:color w:val="FF0000"/>
        </w:rPr>
        <w:footnoteReference w:id="67"/>
      </w:r>
    </w:p>
    <w:p w14:paraId="63EDB350" w14:textId="77777777" w:rsidR="002A24F9" w:rsidRPr="00B9193B" w:rsidRDefault="002A24F9" w:rsidP="00C92C02">
      <w:pPr>
        <w:pStyle w:val="affffffff7"/>
        <w:numPr>
          <w:ilvl w:val="1"/>
          <w:numId w:val="26"/>
        </w:numPr>
        <w:ind w:left="851" w:hanging="851"/>
      </w:pPr>
      <w:proofErr w:type="gramStart"/>
      <w:r w:rsidRPr="00B9193B">
        <w:rPr>
          <w:color w:val="FF0000"/>
        </w:rPr>
        <w:t>[</w:t>
      </w:r>
      <w:r w:rsidRPr="00B9193B">
        <w:t xml:space="preserve"> Поставщик</w:t>
      </w:r>
      <w:proofErr w:type="gramEnd"/>
      <w:r w:rsidRPr="00B9193B">
        <w:t xml:space="preserve"> предоставляет Покупателю независимую гарантию исполнения обязательств по Договору:</w:t>
      </w:r>
    </w:p>
    <w:p w14:paraId="3104FBF3" w14:textId="77777777" w:rsidR="002A24F9" w:rsidRPr="00B9193B" w:rsidRDefault="002A24F9" w:rsidP="002A24F9">
      <w:pPr>
        <w:pStyle w:val="affffffff"/>
      </w:pPr>
      <w:r w:rsidRPr="00B9193B">
        <w:t xml:space="preserve">- в течение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с даты подписания Сторонами Договора,</w:t>
      </w:r>
    </w:p>
    <w:p w14:paraId="274264BB"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w:t>
      </w:r>
      <w:r w:rsidRPr="00B23887">
        <w:rPr>
          <w:shd w:val="clear" w:color="auto" w:fill="F2F2F2" w:themeFill="background1" w:themeFillShade="F2"/>
        </w:rPr>
        <w:t xml:space="preserve">, </w:t>
      </w:r>
      <w:proofErr w:type="gramStart"/>
      <w:r w:rsidRPr="00B23887">
        <w:rPr>
          <w:color w:val="FF0000"/>
          <w:shd w:val="clear" w:color="auto" w:fill="F2F2F2" w:themeFill="background1" w:themeFillShade="F2"/>
        </w:rPr>
        <w:t>[</w:t>
      </w:r>
      <w:r w:rsidRPr="007C4153">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14:paraId="391F3067" w14:textId="77777777" w:rsidR="002A24F9" w:rsidRPr="00F27D89" w:rsidRDefault="002A24F9" w:rsidP="002A24F9">
      <w:pPr>
        <w:pStyle w:val="affffffff"/>
      </w:pPr>
      <w:r w:rsidRPr="005903DB">
        <w:t xml:space="preserve">- имеющую срок действия, истекающий не ранее конечного срока </w:t>
      </w:r>
      <w:r w:rsidR="00C92C02">
        <w:t>поставки Товара</w:t>
      </w:r>
      <w:r w:rsidRPr="005903DB">
        <w:t xml:space="preserve">, плюс </w:t>
      </w:r>
      <w:r w:rsidRPr="00F27D89">
        <w:t xml:space="preserve">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68"/>
      </w:r>
      <w:r w:rsidRPr="00F27D89">
        <w:t>;</w:t>
      </w:r>
    </w:p>
    <w:p w14:paraId="7C90AA6B" w14:textId="77777777" w:rsidR="002A24F9" w:rsidRPr="00F27D89" w:rsidRDefault="002A24F9" w:rsidP="002A24F9">
      <w:pPr>
        <w:pStyle w:val="affffffff"/>
      </w:pPr>
      <w:proofErr w:type="gramStart"/>
      <w:r w:rsidRPr="00F27D89">
        <w:rPr>
          <w:color w:val="FF0000"/>
        </w:rPr>
        <w:t>[</w:t>
      </w:r>
      <w:r w:rsidRPr="00F27D89">
        <w:t xml:space="preserve"> -</w:t>
      </w:r>
      <w:proofErr w:type="gramEnd"/>
      <w:r w:rsidRPr="00F27D89">
        <w:t xml:space="preserve"> составленную по форме «Независимая гарантия исполнения обязательств». </w:t>
      </w:r>
      <w:r w:rsidRPr="00F27D89">
        <w:rPr>
          <w:color w:val="FF0000"/>
        </w:rPr>
        <w:t xml:space="preserve">] </w:t>
      </w:r>
      <w:r w:rsidRPr="00F27D89">
        <w:rPr>
          <w:rStyle w:val="aff8"/>
          <w:color w:val="FF0000"/>
        </w:rPr>
        <w:footnoteReference w:id="69"/>
      </w:r>
    </w:p>
    <w:p w14:paraId="54E6C441" w14:textId="77777777" w:rsidR="002A24F9" w:rsidRPr="00B9193B" w:rsidRDefault="00C92C02" w:rsidP="002A24F9">
      <w:pPr>
        <w:pStyle w:val="affffffff"/>
      </w:pPr>
      <w:r w:rsidRPr="00B9193B">
        <w:t>Покупатель</w:t>
      </w:r>
      <w:r w:rsidR="002A24F9" w:rsidRPr="00B9193B">
        <w:t xml:space="preserve"> осуществляет указанные в разделе «Порядок расчётов» платежи при условии предоставления </w:t>
      </w:r>
      <w:r w:rsidRPr="00B9193B">
        <w:t>Поставщиком</w:t>
      </w:r>
      <w:r w:rsidR="002A24F9" w:rsidRPr="00B9193B">
        <w:t xml:space="preserve"> независимой гарантии исполнения обязательств в соответствии с настоящим пунктом.</w:t>
      </w:r>
    </w:p>
    <w:p w14:paraId="3403D558" w14:textId="77777777" w:rsidR="002A24F9" w:rsidRPr="00F27D89" w:rsidRDefault="002A24F9" w:rsidP="002A24F9">
      <w:pPr>
        <w:pStyle w:val="affffffff"/>
      </w:pPr>
      <w:proofErr w:type="gramStart"/>
      <w:r w:rsidRPr="00B9193B">
        <w:rPr>
          <w:color w:val="FF0000"/>
        </w:rPr>
        <w:t>[</w:t>
      </w:r>
      <w:r w:rsidRPr="00B9193B">
        <w:t xml:space="preserve"> Форма</w:t>
      </w:r>
      <w:proofErr w:type="gramEnd"/>
      <w:r w:rsidRPr="00B9193B">
        <w:t xml:space="preserve"> независимой гарантии исполнения обязательств по Договору должна соответствовать форме: </w:t>
      </w:r>
      <w:r w:rsidRPr="00B9193B">
        <w:rPr>
          <w:color w:val="FF0000"/>
        </w:rPr>
        <w:t>[</w:t>
      </w:r>
      <w:r w:rsidRPr="00B9193B">
        <w:t xml:space="preserve"> «Независимая гарантия исполнения обязательств (без аванса)» </w:t>
      </w:r>
      <w:r w:rsidRPr="00B9193B">
        <w:rPr>
          <w:color w:val="FF0000"/>
        </w:rPr>
        <w:t xml:space="preserve">] / [ </w:t>
      </w:r>
      <w:r w:rsidRPr="00B9193B">
        <w:t xml:space="preserve">«Независимая гарантия исполнения обязательств (без аванса) и исполнения обязательств в гарантийный срок» </w:t>
      </w:r>
      <w:r w:rsidRPr="00B9193B">
        <w:rPr>
          <w:color w:val="FF0000"/>
        </w:rPr>
        <w:t>]</w:t>
      </w:r>
      <w:r w:rsidRPr="00B9193B">
        <w:rPr>
          <w:vertAlign w:val="superscript"/>
        </w:rPr>
        <w:t xml:space="preserve"> </w:t>
      </w:r>
      <w:r w:rsidRPr="00B9193B">
        <w:t>.</w:t>
      </w:r>
      <w:r w:rsidRPr="00B9193B">
        <w:rPr>
          <w:color w:val="FF0000"/>
        </w:rPr>
        <w:t>]</w:t>
      </w:r>
      <w:r w:rsidRPr="00B9193B">
        <w:t xml:space="preserve"> </w:t>
      </w:r>
      <w:r w:rsidRPr="00F27D89">
        <w:rPr>
          <w:color w:val="FF0000"/>
          <w:vertAlign w:val="superscript"/>
        </w:rPr>
        <w:footnoteReference w:id="70"/>
      </w:r>
    </w:p>
    <w:p w14:paraId="121C61BF" w14:textId="77777777" w:rsidR="002A24F9" w:rsidRPr="00B9193B" w:rsidRDefault="002A24F9" w:rsidP="007A4C35">
      <w:pPr>
        <w:pStyle w:val="affffffff7"/>
        <w:numPr>
          <w:ilvl w:val="1"/>
          <w:numId w:val="26"/>
        </w:numPr>
        <w:ind w:left="851" w:hanging="851"/>
      </w:pPr>
      <w:proofErr w:type="gramStart"/>
      <w:r w:rsidRPr="00B9193B">
        <w:rPr>
          <w:color w:val="FF0000"/>
        </w:rPr>
        <w:t>[</w:t>
      </w:r>
      <w:r w:rsidR="00546130" w:rsidRPr="00B9193B">
        <w:rPr>
          <w:color w:val="FF0000"/>
        </w:rPr>
        <w:t xml:space="preserve"> </w:t>
      </w:r>
      <w:r w:rsidR="007A4C35" w:rsidRPr="00B9193B">
        <w:t>Поставщик</w:t>
      </w:r>
      <w:proofErr w:type="gramEnd"/>
      <w:r w:rsidR="007A4C35" w:rsidRPr="00B9193B">
        <w:t xml:space="preserve"> </w:t>
      </w:r>
      <w:r w:rsidRPr="00B9193B">
        <w:t xml:space="preserve">предоставляет </w:t>
      </w:r>
      <w:r w:rsidR="007A4C35" w:rsidRPr="00B9193B">
        <w:t>Покупателю</w:t>
      </w:r>
      <w:r w:rsidRPr="00B9193B">
        <w:t xml:space="preserve"> независимую гарантию исполнения обязательств в гарантийный срок:</w:t>
      </w:r>
    </w:p>
    <w:p w14:paraId="65DE8884" w14:textId="77777777" w:rsidR="002A24F9" w:rsidRPr="00B9193B" w:rsidRDefault="002A24F9" w:rsidP="002A24F9">
      <w:pPr>
        <w:pStyle w:val="affffffff"/>
      </w:pPr>
      <w:r w:rsidRPr="00B9193B">
        <w:t xml:space="preserve">- не позднее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xml:space="preserve">. с даты предоставления </w:t>
      </w:r>
      <w:r w:rsidR="00E1165C" w:rsidRPr="00B9193B">
        <w:t>Поставщиком Покупателю подписанной Товарной накладной</w:t>
      </w:r>
      <w:r w:rsidRPr="00B9193B">
        <w:t xml:space="preserve"> </w:t>
      </w:r>
      <w:proofErr w:type="gramStart"/>
      <w:r w:rsidRPr="00B9193B">
        <w:rPr>
          <w:color w:val="FF0000"/>
        </w:rPr>
        <w:t>[</w:t>
      </w:r>
      <w:r w:rsidRPr="00B9193B">
        <w:t xml:space="preserve"> по</w:t>
      </w:r>
      <w:proofErr w:type="gramEnd"/>
      <w:r w:rsidRPr="00B9193B">
        <w:t xml:space="preserve"> последнему этапу </w:t>
      </w:r>
      <w:r w:rsidRPr="00B9193B">
        <w:rPr>
          <w:color w:val="FF0000"/>
        </w:rPr>
        <w:t xml:space="preserve">] </w:t>
      </w:r>
      <w:r w:rsidRPr="00B9193B">
        <w:t>,</w:t>
      </w:r>
    </w:p>
    <w:p w14:paraId="25282FA2"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 </w:t>
      </w:r>
      <w:proofErr w:type="gramStart"/>
      <w:r w:rsidRPr="00B9193B">
        <w:rPr>
          <w:color w:val="FF0000"/>
        </w:rPr>
        <w:t>[</w:t>
      </w:r>
      <w:r w:rsidR="002D5741" w:rsidRPr="00B9193B">
        <w:rPr>
          <w:color w:val="FF0000"/>
        </w:rPr>
        <w:t xml:space="preserve"> </w:t>
      </w:r>
      <w:r w:rsidRPr="00B23887">
        <w:rPr>
          <w:highlight w:val="darkCyan"/>
        </w:rPr>
        <w:t>включая</w:t>
      </w:r>
      <w:proofErr w:type="gramEnd"/>
      <w:r w:rsidRPr="00B23887">
        <w:rPr>
          <w:highlight w:val="darkCyan"/>
        </w:rPr>
        <w:t xml:space="preserve"> НДС</w:t>
      </w:r>
      <w:r w:rsidR="002D5741" w:rsidRPr="00F27D89">
        <w:t xml:space="preserve"> </w:t>
      </w:r>
      <w:r w:rsidRPr="00F27D89">
        <w:rPr>
          <w:color w:val="FF0000"/>
        </w:rPr>
        <w:t>]</w:t>
      </w:r>
      <w:r w:rsidRPr="00F27D89">
        <w:t>,</w:t>
      </w:r>
    </w:p>
    <w:p w14:paraId="11B8211D" w14:textId="77777777" w:rsidR="002A24F9" w:rsidRPr="005903DB" w:rsidRDefault="002A24F9" w:rsidP="002A24F9">
      <w:pPr>
        <w:pStyle w:val="affffffff"/>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r w:rsidRPr="005903DB">
        <w:rPr>
          <w:color w:val="FF0000"/>
        </w:rPr>
        <w:t>[</w:t>
      </w:r>
      <w:r w:rsidRPr="005903DB">
        <w:t>•</w:t>
      </w:r>
      <w:r w:rsidRPr="005903DB">
        <w:rPr>
          <w:color w:val="FF0000"/>
        </w:rPr>
        <w:t>]</w:t>
      </w:r>
      <w:r w:rsidRPr="005903DB">
        <w:t xml:space="preserve"> </w:t>
      </w:r>
      <w:proofErr w:type="spellStart"/>
      <w:proofErr w:type="gramStart"/>
      <w:r w:rsidRPr="005903DB">
        <w:t>р.д</w:t>
      </w:r>
      <w:proofErr w:type="spellEnd"/>
      <w:r w:rsidRPr="005903DB">
        <w:t xml:space="preserve">. </w:t>
      </w:r>
      <w:r w:rsidRPr="005903DB">
        <w:rPr>
          <w:color w:val="FF0000"/>
        </w:rPr>
        <w:t>]</w:t>
      </w:r>
      <w:proofErr w:type="gramEnd"/>
      <w:r w:rsidRPr="00390C4D">
        <w:t>;</w:t>
      </w:r>
    </w:p>
    <w:p w14:paraId="5FDAFF0B" w14:textId="77777777" w:rsidR="002A24F9" w:rsidRPr="005903DB" w:rsidRDefault="002A24F9" w:rsidP="002A24F9">
      <w:pPr>
        <w:pStyle w:val="affffffff"/>
        <w:rPr>
          <w:color w:val="FF0000"/>
        </w:rPr>
      </w:pPr>
      <w:proofErr w:type="gramStart"/>
      <w:r w:rsidRPr="005903DB">
        <w:rPr>
          <w:color w:val="FF0000"/>
        </w:rPr>
        <w:t xml:space="preserve">[ </w:t>
      </w:r>
      <w:r w:rsidRPr="00390C4D">
        <w:t>-</w:t>
      </w:r>
      <w:proofErr w:type="gramEnd"/>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ff8"/>
          <w:color w:val="FF0000"/>
        </w:rPr>
        <w:footnoteReference w:id="71"/>
      </w:r>
    </w:p>
    <w:p w14:paraId="6F773AF6" w14:textId="77777777" w:rsidR="002A24F9" w:rsidRDefault="002A24F9" w:rsidP="002A24F9">
      <w:pPr>
        <w:pStyle w:val="affffffff7"/>
        <w:ind w:firstLine="0"/>
        <w:rPr>
          <w:b/>
          <w:color w:val="FF0000"/>
          <w:sz w:val="24"/>
          <w:szCs w:val="24"/>
        </w:rPr>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72"/>
      </w:r>
    </w:p>
    <w:p w14:paraId="4C1DD3C5" w14:textId="77777777" w:rsidR="002A24F9" w:rsidRPr="006A2CB1" w:rsidRDefault="002A24F9" w:rsidP="002A24F9">
      <w:pPr>
        <w:pStyle w:val="affffffff7"/>
        <w:ind w:firstLine="0"/>
        <w:rPr>
          <w:bCs/>
          <w:color w:val="FF0000"/>
        </w:rPr>
      </w:pPr>
      <w:r w:rsidRPr="00216BC8">
        <w:rPr>
          <w:bCs/>
          <w:color w:val="FF0000"/>
          <w:sz w:val="24"/>
          <w:szCs w:val="24"/>
        </w:rPr>
        <w:t>]</w:t>
      </w:r>
    </w:p>
    <w:p w14:paraId="2F5215B1" w14:textId="77777777" w:rsidR="00A668DF" w:rsidRPr="0046405C" w:rsidRDefault="00A668DF" w:rsidP="00A668DF">
      <w:pPr>
        <w:pStyle w:val="affffffff5"/>
        <w:numPr>
          <w:ilvl w:val="0"/>
          <w:numId w:val="26"/>
        </w:numPr>
        <w:tabs>
          <w:tab w:val="clear" w:pos="6805"/>
          <w:tab w:val="num" w:pos="851"/>
        </w:tabs>
        <w:ind w:left="851" w:hanging="851"/>
      </w:pPr>
      <w:r w:rsidRPr="0046405C">
        <w:t>ОБЩИЕ УСЛОВИЯ</w:t>
      </w:r>
      <w:r>
        <w:t xml:space="preserve"> ДОГОВОРОВ</w:t>
      </w:r>
    </w:p>
    <w:p w14:paraId="7B16FB11" w14:textId="7DB92CED" w:rsidR="00A668DF" w:rsidRPr="00AC2475" w:rsidRDefault="00A668DF" w:rsidP="008045B7">
      <w:pPr>
        <w:pStyle w:val="affffffff7"/>
        <w:numPr>
          <w:ilvl w:val="1"/>
          <w:numId w:val="26"/>
        </w:numPr>
        <w:ind w:left="851" w:hanging="851"/>
        <w:rPr>
          <w:bCs/>
        </w:rPr>
      </w:pPr>
      <w:r w:rsidRPr="0046405C">
        <w:t xml:space="preserve">Неотъемлемой частью Договора являются </w:t>
      </w:r>
      <w:r w:rsidRPr="001A6E3A">
        <w:t>Общие условия договоров</w:t>
      </w:r>
      <w:r w:rsidR="001A6E3A" w:rsidRPr="001A6E3A">
        <w:t xml:space="preserve"> </w:t>
      </w:r>
      <w:r w:rsidRPr="001A6E3A">
        <w:t>по адресу:</w:t>
      </w:r>
      <w:r w:rsidRPr="0046405C">
        <w:t xml:space="preserve"> </w:t>
      </w:r>
      <w:hyperlink r:id="rId11" w:anchor="obshchie-usloviya-dogovorov" w:history="1">
        <w:r w:rsidRPr="0046405C">
          <w:t>https://www.nornickel.ru/suppliers/contractual-documentation/#obshchie-usloviya-dogovorov</w:t>
        </w:r>
      </w:hyperlink>
      <w:r>
        <w:t xml:space="preserve"> </w:t>
      </w:r>
      <w:r w:rsidRPr="007F40B8">
        <w:t>(</w:t>
      </w:r>
      <w:proofErr w:type="spellStart"/>
      <w:r w:rsidRPr="008045B7">
        <w:t>hash</w:t>
      </w:r>
      <w:proofErr w:type="spellEnd"/>
      <w:r w:rsidRPr="007F40B8">
        <w:t xml:space="preserve">: _____) </w:t>
      </w:r>
      <w:r w:rsidR="00AC2475" w:rsidRPr="007F40B8">
        <w:t xml:space="preserve">(далее – </w:t>
      </w:r>
      <w:r w:rsidR="00AC2475" w:rsidRPr="00AC2475">
        <w:rPr>
          <w:b/>
        </w:rPr>
        <w:t>Общие условия</w:t>
      </w:r>
      <w:r w:rsidR="00AC2475" w:rsidRPr="007F40B8">
        <w:t>)</w:t>
      </w:r>
      <w:r w:rsidR="00AC2475">
        <w:t xml:space="preserve"> </w:t>
      </w:r>
      <w:r w:rsidR="001A6E3A" w:rsidRPr="008045B7">
        <w:t xml:space="preserve">и Условия для рамочных договоров поставки </w:t>
      </w:r>
      <w:r w:rsidR="00AC2475" w:rsidRPr="008045B7">
        <w:t xml:space="preserve">по адресу: </w:t>
      </w:r>
      <w:hyperlink r:id="rId12" w:anchor="usloviya-ramochnykh-dogovorov-postavki" w:history="1">
        <w:r w:rsidR="00AC2475" w:rsidRPr="008045B7">
          <w:rPr>
            <w:rStyle w:val="af5"/>
          </w:rPr>
          <w:t>https://www.nornickel.ru/suppliers/contractual-documentation/#usloviya-ramochnykh-dogovorov-postavki</w:t>
        </w:r>
      </w:hyperlink>
      <w:r w:rsidR="00AC2475" w:rsidRPr="00AC2475">
        <w:t xml:space="preserve"> </w:t>
      </w:r>
      <w:r w:rsidR="001A6E3A" w:rsidRPr="008045B7">
        <w:t>(далее –</w:t>
      </w:r>
      <w:r w:rsidR="00AC2475" w:rsidRPr="00AC2475">
        <w:t xml:space="preserve"> </w:t>
      </w:r>
      <w:r w:rsidR="001A6E3A" w:rsidRPr="008045B7">
        <w:rPr>
          <w:b/>
        </w:rPr>
        <w:t>Отдельные условия</w:t>
      </w:r>
      <w:r w:rsidR="001A6E3A" w:rsidRPr="008045B7">
        <w:t xml:space="preserve">), </w:t>
      </w:r>
      <w:r w:rsidR="001A6E3A" w:rsidRPr="00AC2475">
        <w:rPr>
          <w:color w:val="FF0000"/>
        </w:rPr>
        <w:t>[</w:t>
      </w:r>
      <w:r w:rsidR="001A6E3A" w:rsidRPr="0046405C">
        <w:t xml:space="preserve"> в редакции на дату заключения </w:t>
      </w:r>
      <w:r w:rsidR="001A6E3A">
        <w:t>Д</w:t>
      </w:r>
      <w:r w:rsidR="001A6E3A" w:rsidRPr="0046405C">
        <w:t xml:space="preserve">оговора, </w:t>
      </w:r>
      <w:r w:rsidR="001A6E3A" w:rsidRPr="00AC2475">
        <w:rPr>
          <w:color w:val="FF0000"/>
        </w:rPr>
        <w:t>]</w:t>
      </w:r>
      <w:r w:rsidR="001A6E3A" w:rsidRPr="0046405C">
        <w:t xml:space="preserve"> </w:t>
      </w:r>
      <w:r w:rsidR="001A6E3A" w:rsidRPr="00216BC8">
        <w:rPr>
          <w:color w:val="FF0000"/>
          <w:vertAlign w:val="superscript"/>
        </w:rPr>
        <w:footnoteReference w:id="73"/>
      </w:r>
      <w:r w:rsidR="001A6E3A" w:rsidRPr="0046405C">
        <w:t xml:space="preserve"> размещенные на официальном сайте ПАО</w:t>
      </w:r>
      <w:r w:rsidR="001A6E3A">
        <w:t xml:space="preserve"> </w:t>
      </w:r>
      <w:r w:rsidR="00AC2475">
        <w:t>«ГМК «Норильский никель».</w:t>
      </w:r>
    </w:p>
    <w:p w14:paraId="3BAABE3A" w14:textId="5E4CA728"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proofErr w:type="gramStart"/>
      <w:r w:rsidRPr="002A24F9">
        <w:rPr>
          <w:rFonts w:ascii="Tahoma" w:eastAsia="Tahoma" w:hAnsi="Tahoma" w:cs="Tahoma"/>
          <w:b w:val="0"/>
          <w:color w:val="FF0000"/>
          <w:lang w:eastAsia="en-US"/>
        </w:rPr>
        <w:t>[</w:t>
      </w:r>
      <w:r w:rsidRPr="002A24F9">
        <w:rPr>
          <w:rFonts w:ascii="Tahoma" w:eastAsia="Tahoma" w:hAnsi="Tahoma" w:cs="Tahoma"/>
          <w:b w:val="0"/>
          <w:lang w:eastAsia="en-US"/>
        </w:rPr>
        <w:t xml:space="preserve"> </w:t>
      </w:r>
      <w:r w:rsidRPr="002A24F9">
        <w:rPr>
          <w:rFonts w:ascii="Tahoma" w:eastAsia="Tahoma" w:hAnsi="Tahoma" w:cs="Tahoma"/>
          <w:b w:val="0"/>
          <w:color w:val="auto"/>
          <w:lang w:eastAsia="en-US"/>
        </w:rPr>
        <w:t>В</w:t>
      </w:r>
      <w:proofErr w:type="gramEnd"/>
      <w:r w:rsidRPr="002A24F9">
        <w:rPr>
          <w:rFonts w:ascii="Tahoma" w:eastAsia="Tahoma" w:hAnsi="Tahoma" w:cs="Tahoma"/>
          <w:b w:val="0"/>
          <w:color w:val="auto"/>
          <w:lang w:eastAsia="en-US"/>
        </w:rPr>
        <w:t xml:space="preserve"> Общих условиях </w:t>
      </w:r>
      <w:r w:rsidR="00AC2475">
        <w:rPr>
          <w:rFonts w:ascii="Tahoma" w:eastAsia="Tahoma" w:hAnsi="Tahoma" w:cs="Tahoma"/>
          <w:b w:val="0"/>
          <w:color w:val="auto"/>
          <w:lang w:eastAsia="en-US"/>
        </w:rPr>
        <w:t xml:space="preserve">и Отдельных условиях </w:t>
      </w:r>
      <w:r>
        <w:rPr>
          <w:rFonts w:ascii="Tahoma" w:eastAsia="Tahoma" w:hAnsi="Tahoma" w:cs="Tahoma"/>
          <w:b w:val="0"/>
          <w:color w:val="auto"/>
          <w:lang w:eastAsia="en-US"/>
        </w:rPr>
        <w:t>Покупатель</w:t>
      </w:r>
      <w:r w:rsidRPr="002A24F9">
        <w:rPr>
          <w:rFonts w:ascii="Tahoma" w:eastAsia="Tahoma" w:hAnsi="Tahoma" w:cs="Tahoma"/>
          <w:b w:val="0"/>
          <w:color w:val="auto"/>
          <w:lang w:eastAsia="en-US"/>
        </w:rPr>
        <w:t xml:space="preserve"> именуется «Компания», а </w:t>
      </w:r>
      <w:r>
        <w:rPr>
          <w:rFonts w:ascii="Tahoma" w:eastAsia="Tahoma" w:hAnsi="Tahoma" w:cs="Tahoma"/>
          <w:b w:val="0"/>
          <w:color w:val="auto"/>
          <w:lang w:eastAsia="en-US"/>
        </w:rPr>
        <w:t>Поставщик</w:t>
      </w:r>
      <w:r w:rsidRPr="002A24F9">
        <w:rPr>
          <w:rFonts w:ascii="Tahoma" w:eastAsia="Tahoma" w:hAnsi="Tahoma" w:cs="Tahoma"/>
          <w:b w:val="0"/>
          <w:color w:val="auto"/>
          <w:lang w:eastAsia="en-US"/>
        </w:rPr>
        <w:t xml:space="preserve"> – «Контрагент». </w:t>
      </w: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w:t>
      </w:r>
      <w:r w:rsidRPr="002A24F9">
        <w:rPr>
          <w:rStyle w:val="aff8"/>
          <w:rFonts w:ascii="Tahoma" w:eastAsia="Tahoma" w:hAnsi="Tahoma" w:cs="Tahoma"/>
          <w:b w:val="0"/>
          <w:color w:val="FF0000"/>
          <w:lang w:eastAsia="en-US"/>
        </w:rPr>
        <w:footnoteReference w:id="74"/>
      </w:r>
    </w:p>
    <w:p w14:paraId="20508513" w14:textId="5DE82ADC"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 xml:space="preserve">При расхождении между положениями Договора и Общих условий </w:t>
      </w:r>
      <w:r w:rsidR="00AC2475">
        <w:rPr>
          <w:rFonts w:ascii="Tahoma" w:eastAsia="Tahoma" w:hAnsi="Tahoma" w:cs="Tahoma"/>
          <w:b w:val="0"/>
          <w:color w:val="auto"/>
          <w:lang w:eastAsia="en-US"/>
        </w:rPr>
        <w:t xml:space="preserve">/ Отдельных условий </w:t>
      </w:r>
      <w:r w:rsidRPr="002A24F9">
        <w:rPr>
          <w:rFonts w:ascii="Tahoma" w:eastAsia="Tahoma" w:hAnsi="Tahoma" w:cs="Tahoma"/>
          <w:b w:val="0"/>
          <w:color w:val="auto"/>
          <w:lang w:eastAsia="en-US"/>
        </w:rPr>
        <w:t>применяются положения Договора.</w:t>
      </w:r>
    </w:p>
    <w:p w14:paraId="4C0DE0C0" w14:textId="6072444C" w:rsidR="00A668DF" w:rsidRDefault="00A668DF" w:rsidP="002A24F9">
      <w:pPr>
        <w:pStyle w:val="31"/>
        <w:keepNext w:val="0"/>
        <w:tabs>
          <w:tab w:val="left" w:pos="851"/>
          <w:tab w:val="left" w:pos="1418"/>
          <w:tab w:val="left" w:pos="3119"/>
        </w:tabs>
        <w:suppressAutoHyphens/>
        <w:spacing w:before="120" w:after="240"/>
        <w:ind w:left="851"/>
        <w:rPr>
          <w:rFonts w:ascii="Tahoma" w:eastAsia="Tahoma" w:hAnsi="Tahoma" w:cs="Tahoma"/>
          <w:b w:val="0"/>
          <w:color w:val="FF0000"/>
          <w:lang w:eastAsia="en-US"/>
        </w:rPr>
      </w:pPr>
      <w:proofErr w:type="gramStart"/>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В</w:t>
      </w:r>
      <w:proofErr w:type="gramEnd"/>
      <w:r w:rsidRPr="002A24F9">
        <w:rPr>
          <w:rFonts w:ascii="Tahoma" w:eastAsia="Tahoma" w:hAnsi="Tahoma" w:cs="Tahoma"/>
          <w:b w:val="0"/>
          <w:color w:val="auto"/>
          <w:lang w:eastAsia="en-US"/>
        </w:rPr>
        <w:t xml:space="preserve"> случае изменения Общих условий </w:t>
      </w:r>
      <w:r w:rsidR="00AC2475">
        <w:rPr>
          <w:rFonts w:ascii="Tahoma" w:eastAsia="Tahoma" w:hAnsi="Tahoma" w:cs="Tahoma"/>
          <w:b w:val="0"/>
          <w:color w:val="auto"/>
          <w:lang w:eastAsia="en-US"/>
        </w:rPr>
        <w:t xml:space="preserve">/ Отдельных условий </w:t>
      </w:r>
      <w:r w:rsidRPr="002A24F9">
        <w:rPr>
          <w:rFonts w:ascii="Tahoma" w:eastAsia="Tahoma" w:hAnsi="Tahoma" w:cs="Tahoma"/>
          <w:b w:val="0"/>
          <w:color w:val="auto"/>
          <w:lang w:eastAsia="en-US"/>
        </w:rPr>
        <w:t xml:space="preserve">новая редакция Общих условий </w:t>
      </w:r>
      <w:r w:rsidR="00AC2475">
        <w:rPr>
          <w:rFonts w:ascii="Tahoma" w:eastAsia="Tahoma" w:hAnsi="Tahoma" w:cs="Tahoma"/>
          <w:b w:val="0"/>
          <w:color w:val="auto"/>
          <w:lang w:eastAsia="en-US"/>
        </w:rPr>
        <w:t xml:space="preserve">/ Отдельных условий </w:t>
      </w:r>
      <w:r w:rsidRPr="002A24F9">
        <w:rPr>
          <w:rFonts w:ascii="Tahoma" w:eastAsia="Tahoma" w:hAnsi="Tahoma" w:cs="Tahoma"/>
          <w:b w:val="0"/>
          <w:color w:val="auto"/>
          <w:lang w:eastAsia="en-US"/>
        </w:rPr>
        <w:t>применяется к отношениям Сторон по Договору с даты, указанной в новой редакции Общих условий</w:t>
      </w:r>
      <w:r w:rsidR="00AC2475">
        <w:rPr>
          <w:rFonts w:ascii="Tahoma" w:eastAsia="Tahoma" w:hAnsi="Tahoma" w:cs="Tahoma"/>
          <w:b w:val="0"/>
          <w:color w:val="auto"/>
          <w:lang w:eastAsia="en-US"/>
        </w:rPr>
        <w:t xml:space="preserve"> / Отдельных условий</w:t>
      </w:r>
      <w:r w:rsidRPr="002A24F9">
        <w:rPr>
          <w:rFonts w:ascii="Tahoma" w:eastAsia="Tahoma" w:hAnsi="Tahoma" w:cs="Tahoma"/>
          <w:b w:val="0"/>
          <w:color w:val="auto"/>
          <w:lang w:eastAsia="en-US"/>
        </w:rPr>
        <w:t xml:space="preserve">. </w:t>
      </w:r>
      <w:r w:rsidRPr="002A24F9">
        <w:rPr>
          <w:rFonts w:ascii="Tahoma" w:eastAsia="Tahoma" w:hAnsi="Tahoma" w:cs="Tahoma"/>
          <w:b w:val="0"/>
          <w:color w:val="FF0000"/>
          <w:lang w:eastAsia="en-US"/>
        </w:rPr>
        <w:t xml:space="preserve">] </w:t>
      </w:r>
      <w:r w:rsidRPr="002A24F9">
        <w:rPr>
          <w:rFonts w:ascii="Tahoma" w:eastAsia="Tahoma" w:hAnsi="Tahoma" w:cs="Tahoma"/>
          <w:b w:val="0"/>
          <w:color w:val="FF0000"/>
          <w:vertAlign w:val="superscript"/>
          <w:lang w:eastAsia="en-US"/>
        </w:rPr>
        <w:footnoteReference w:id="75"/>
      </w:r>
    </w:p>
    <w:p w14:paraId="4B73FE17" w14:textId="77777777" w:rsidR="00330478" w:rsidRDefault="00330478" w:rsidP="008045B7">
      <w:pPr>
        <w:pStyle w:val="affffffff5"/>
        <w:numPr>
          <w:ilvl w:val="0"/>
          <w:numId w:val="26"/>
        </w:numPr>
        <w:tabs>
          <w:tab w:val="clear" w:pos="6805"/>
          <w:tab w:val="num" w:pos="851"/>
        </w:tabs>
        <w:ind w:left="851" w:hanging="851"/>
      </w:pPr>
      <w:r>
        <w:t>ОБЩИЕ ТРЕБОВАНИЯ К ИСПОЛНЕНИЮ ДОГОВОРА</w:t>
      </w:r>
    </w:p>
    <w:p w14:paraId="15ACB131" w14:textId="30712F75" w:rsidR="002A4297" w:rsidRPr="008045B7" w:rsidRDefault="00330698" w:rsidP="008045B7">
      <w:pPr>
        <w:pStyle w:val="affffffff7"/>
        <w:numPr>
          <w:ilvl w:val="1"/>
          <w:numId w:val="26"/>
        </w:numPr>
        <w:spacing w:after="120"/>
        <w:ind w:left="851" w:hanging="851"/>
      </w:pPr>
      <w:proofErr w:type="gramStart"/>
      <w:r w:rsidRPr="002A24F9">
        <w:rPr>
          <w:color w:val="FF0000"/>
        </w:rPr>
        <w:t>[</w:t>
      </w:r>
      <w:r>
        <w:rPr>
          <w:color w:val="FF0000"/>
        </w:rPr>
        <w:t xml:space="preserve"> </w:t>
      </w:r>
      <w:r w:rsidR="002A4297" w:rsidRPr="008045B7">
        <w:t>Поставщик</w:t>
      </w:r>
      <w:proofErr w:type="gramEnd"/>
      <w:r w:rsidR="002A4297" w:rsidRPr="008045B7">
        <w:t xml:space="preserve"> уведомляет Покупателя о дате доставки </w:t>
      </w:r>
      <w:r w:rsidR="001F5FB6">
        <w:t>Т</w:t>
      </w:r>
      <w:r w:rsidR="002A4297" w:rsidRPr="008045B7">
        <w:t>овара в место передачи не позднее 7</w:t>
      </w:r>
      <w:r w:rsidRPr="008045B7">
        <w:rPr>
          <w:color w:val="FF0000"/>
        </w:rPr>
        <w:t xml:space="preserve"> </w:t>
      </w:r>
      <w:proofErr w:type="spellStart"/>
      <w:r w:rsidRPr="005903DB">
        <w:t>р.д</w:t>
      </w:r>
      <w:proofErr w:type="spellEnd"/>
      <w:r w:rsidRPr="005903DB">
        <w:t xml:space="preserve">. </w:t>
      </w:r>
      <w:r>
        <w:t>д</w:t>
      </w:r>
      <w:r w:rsidR="002A4297" w:rsidRPr="008045B7">
        <w:t>о даты доставки.</w:t>
      </w:r>
    </w:p>
    <w:p w14:paraId="1D165B0D" w14:textId="601E3A9D" w:rsidR="002A4297" w:rsidRPr="008045B7" w:rsidRDefault="002A4297" w:rsidP="008045B7">
      <w:pPr>
        <w:pStyle w:val="affffffff7"/>
        <w:spacing w:after="120"/>
        <w:ind w:firstLine="0"/>
      </w:pPr>
      <w:r w:rsidRPr="008045B7">
        <w:t xml:space="preserve">Покупатель осуществляет приемку </w:t>
      </w:r>
      <w:r w:rsidR="001F5FB6">
        <w:t>Т</w:t>
      </w:r>
      <w:r w:rsidRPr="008045B7">
        <w:t>овара по количеству, комплектнос</w:t>
      </w:r>
      <w:r w:rsidR="001F5FB6" w:rsidRPr="001F5FB6">
        <w:t>ти и качеству (далее – приемка Товара) в месте передачи Т</w:t>
      </w:r>
      <w:r w:rsidRPr="008045B7">
        <w:t>овара в течение 10</w:t>
      </w:r>
      <w:r w:rsidR="00330698" w:rsidRPr="005903DB">
        <w:t xml:space="preserve"> </w:t>
      </w:r>
      <w:proofErr w:type="spellStart"/>
      <w:r w:rsidR="00330698" w:rsidRPr="005903DB">
        <w:t>р.д</w:t>
      </w:r>
      <w:proofErr w:type="spellEnd"/>
      <w:r w:rsidR="00330698" w:rsidRPr="005903DB">
        <w:t xml:space="preserve">. </w:t>
      </w:r>
      <w:r w:rsidRPr="008045B7">
        <w:t xml:space="preserve">рабочих дней с даты прибытия транспортного средства с </w:t>
      </w:r>
      <w:r w:rsidR="001F5FB6">
        <w:t>Т</w:t>
      </w:r>
      <w:r w:rsidRPr="008045B7">
        <w:t>оваром в место передачи, определяемой на основании транспортной накладной.</w:t>
      </w:r>
      <w:r w:rsidR="00330698">
        <w:t xml:space="preserve"> </w:t>
      </w:r>
      <w:r w:rsidR="00330698" w:rsidRPr="002A24F9">
        <w:rPr>
          <w:color w:val="FF0000"/>
        </w:rPr>
        <w:t>]</w:t>
      </w:r>
      <w:r w:rsidR="00330698">
        <w:rPr>
          <w:rStyle w:val="aff8"/>
          <w:color w:val="FF0000"/>
        </w:rPr>
        <w:footnoteReference w:id="76"/>
      </w:r>
    </w:p>
    <w:p w14:paraId="6D2104A3" w14:textId="75E1AD03" w:rsidR="002A4297" w:rsidRPr="008045B7" w:rsidRDefault="00B9767A" w:rsidP="008045B7">
      <w:pPr>
        <w:pStyle w:val="affffffff7"/>
        <w:numPr>
          <w:ilvl w:val="1"/>
          <w:numId w:val="26"/>
        </w:numPr>
        <w:spacing w:after="120"/>
        <w:ind w:left="851" w:hanging="851"/>
      </w:pPr>
      <w:proofErr w:type="gramStart"/>
      <w:r w:rsidRPr="002A24F9">
        <w:rPr>
          <w:color w:val="FF0000"/>
        </w:rPr>
        <w:t>[</w:t>
      </w:r>
      <w:r>
        <w:rPr>
          <w:color w:val="FF0000"/>
        </w:rPr>
        <w:t xml:space="preserve"> </w:t>
      </w:r>
      <w:r w:rsidR="002A4297" w:rsidRPr="008045B7">
        <w:t>Поставщик</w:t>
      </w:r>
      <w:proofErr w:type="gramEnd"/>
      <w:r w:rsidR="002A4297" w:rsidRPr="008045B7">
        <w:t xml:space="preserve"> уведомляет Покупателя о готовности </w:t>
      </w:r>
      <w:r w:rsidR="001F5FB6">
        <w:t>Т</w:t>
      </w:r>
      <w:r w:rsidR="002A4297" w:rsidRPr="008045B7">
        <w:t xml:space="preserve">овара к передаче в месте передачи не позднее </w:t>
      </w:r>
      <w:r w:rsidR="001F5FB6">
        <w:t xml:space="preserve">7 </w:t>
      </w:r>
      <w:proofErr w:type="spellStart"/>
      <w:r w:rsidRPr="005903DB">
        <w:t>р.д</w:t>
      </w:r>
      <w:proofErr w:type="spellEnd"/>
      <w:r w:rsidRPr="005903DB">
        <w:t xml:space="preserve">. </w:t>
      </w:r>
      <w:r w:rsidR="002A4297" w:rsidRPr="008045B7">
        <w:t xml:space="preserve">до предполагаемой даты поставки </w:t>
      </w:r>
      <w:r w:rsidR="001F5FB6">
        <w:t>Т</w:t>
      </w:r>
      <w:r w:rsidR="002A4297" w:rsidRPr="008045B7">
        <w:t>овара.</w:t>
      </w:r>
    </w:p>
    <w:p w14:paraId="26BBD20F" w14:textId="2BC01A91" w:rsidR="002A4297" w:rsidRPr="009F0FD9" w:rsidRDefault="002A4297" w:rsidP="008045B7">
      <w:pPr>
        <w:pStyle w:val="af0"/>
        <w:widowControl w:val="0"/>
        <w:tabs>
          <w:tab w:val="left" w:pos="1418"/>
        </w:tabs>
        <w:spacing w:before="120" w:after="120"/>
        <w:ind w:left="851"/>
        <w:contextualSpacing w:val="0"/>
        <w:rPr>
          <w:rFonts w:ascii="Tahoma" w:eastAsia="Tahoma" w:hAnsi="Tahoma" w:cs="Tahoma"/>
          <w:color w:val="FF0000"/>
          <w:sz w:val="20"/>
          <w:lang w:eastAsia="en-US"/>
        </w:rPr>
      </w:pPr>
      <w:r w:rsidRPr="008045B7">
        <w:rPr>
          <w:rFonts w:ascii="Tahoma" w:eastAsia="Tahoma" w:hAnsi="Tahoma" w:cs="Tahoma"/>
          <w:sz w:val="20"/>
          <w:lang w:eastAsia="en-US"/>
        </w:rPr>
        <w:t xml:space="preserve">Покупатель осуществляет приемку </w:t>
      </w:r>
      <w:r w:rsidR="001F5FB6">
        <w:rPr>
          <w:rFonts w:ascii="Tahoma" w:eastAsia="Tahoma" w:hAnsi="Tahoma" w:cs="Tahoma"/>
          <w:sz w:val="20"/>
          <w:lang w:eastAsia="en-US"/>
        </w:rPr>
        <w:t>Т</w:t>
      </w:r>
      <w:r w:rsidRPr="008045B7">
        <w:rPr>
          <w:rFonts w:ascii="Tahoma" w:eastAsia="Tahoma" w:hAnsi="Tahoma" w:cs="Tahoma"/>
          <w:sz w:val="20"/>
          <w:lang w:eastAsia="en-US"/>
        </w:rPr>
        <w:t>овара по комплектнос</w:t>
      </w:r>
      <w:r w:rsidR="001F5FB6" w:rsidRPr="001F5FB6">
        <w:rPr>
          <w:rFonts w:ascii="Tahoma" w:eastAsia="Tahoma" w:hAnsi="Tahoma" w:cs="Tahoma"/>
          <w:sz w:val="20"/>
          <w:lang w:eastAsia="en-US"/>
        </w:rPr>
        <w:t>ти и качеству (далее – приемка Т</w:t>
      </w:r>
      <w:r w:rsidRPr="008045B7">
        <w:rPr>
          <w:rFonts w:ascii="Tahoma" w:eastAsia="Tahoma" w:hAnsi="Tahoma" w:cs="Tahoma"/>
          <w:sz w:val="20"/>
          <w:lang w:eastAsia="en-US"/>
        </w:rPr>
        <w:t xml:space="preserve">овара) в месте его использования, эксплуатации и/или хранения Покупателем (место приемки) в течение </w:t>
      </w:r>
      <w:r w:rsidR="00B9767A" w:rsidRPr="008045B7">
        <w:rPr>
          <w:rFonts w:ascii="Tahoma" w:eastAsia="Tahoma" w:hAnsi="Tahoma" w:cs="Tahoma"/>
          <w:sz w:val="20"/>
          <w:lang w:eastAsia="en-US"/>
        </w:rPr>
        <w:t xml:space="preserve">10 </w:t>
      </w:r>
      <w:proofErr w:type="spellStart"/>
      <w:r w:rsidR="00B9767A" w:rsidRPr="008045B7">
        <w:rPr>
          <w:rFonts w:ascii="Tahoma" w:eastAsia="Tahoma" w:hAnsi="Tahoma" w:cs="Tahoma"/>
          <w:sz w:val="20"/>
          <w:lang w:eastAsia="en-US"/>
        </w:rPr>
        <w:t>р.д</w:t>
      </w:r>
      <w:proofErr w:type="spellEnd"/>
      <w:r w:rsidR="00B9767A" w:rsidRPr="008045B7">
        <w:rPr>
          <w:rFonts w:ascii="Tahoma" w:eastAsia="Tahoma" w:hAnsi="Tahoma" w:cs="Tahoma"/>
          <w:sz w:val="20"/>
          <w:lang w:eastAsia="en-US"/>
        </w:rPr>
        <w:t xml:space="preserve">. </w:t>
      </w:r>
      <w:r w:rsidR="008045B7" w:rsidRPr="008045B7">
        <w:rPr>
          <w:rFonts w:ascii="Tahoma" w:eastAsia="Tahoma" w:hAnsi="Tahoma" w:cs="Tahoma"/>
          <w:sz w:val="20"/>
          <w:lang w:eastAsia="en-US"/>
        </w:rPr>
        <w:t>с даты поставки Т</w:t>
      </w:r>
      <w:r w:rsidRPr="008045B7">
        <w:rPr>
          <w:rFonts w:ascii="Tahoma" w:eastAsia="Tahoma" w:hAnsi="Tahoma" w:cs="Tahoma"/>
          <w:sz w:val="20"/>
          <w:lang w:eastAsia="en-US"/>
        </w:rPr>
        <w:t>овара, если место приемки находится в одном населенном пункте с местом передачи, или даты при</w:t>
      </w:r>
      <w:r w:rsidR="008045B7" w:rsidRPr="008045B7">
        <w:rPr>
          <w:rFonts w:ascii="Tahoma" w:eastAsia="Tahoma" w:hAnsi="Tahoma" w:cs="Tahoma"/>
          <w:sz w:val="20"/>
          <w:lang w:eastAsia="en-US"/>
        </w:rPr>
        <w:t>бытия транспортного средства с Т</w:t>
      </w:r>
      <w:r w:rsidRPr="008045B7">
        <w:rPr>
          <w:rFonts w:ascii="Tahoma" w:eastAsia="Tahoma" w:hAnsi="Tahoma" w:cs="Tahoma"/>
          <w:sz w:val="20"/>
          <w:lang w:eastAsia="en-US"/>
        </w:rPr>
        <w:t>оваром к месту приемки если место приемки находится в населенном пункте, отличном от места передачи.</w:t>
      </w:r>
      <w:r w:rsidR="00B9767A" w:rsidRPr="008045B7">
        <w:rPr>
          <w:rFonts w:ascii="Tahoma" w:eastAsia="Tahoma" w:hAnsi="Tahoma" w:cs="Tahoma"/>
          <w:sz w:val="20"/>
          <w:lang w:eastAsia="en-US"/>
        </w:rPr>
        <w:t xml:space="preserve"> </w:t>
      </w:r>
      <w:r w:rsidR="00B9767A" w:rsidRPr="009F0FD9">
        <w:rPr>
          <w:rFonts w:ascii="Tahoma" w:eastAsia="Tahoma" w:hAnsi="Tahoma" w:cs="Tahoma"/>
          <w:color w:val="FF0000"/>
          <w:sz w:val="20"/>
          <w:lang w:eastAsia="en-US"/>
        </w:rPr>
        <w:t>]</w:t>
      </w:r>
      <w:r w:rsidR="00B9767A" w:rsidRPr="009F0FD9">
        <w:rPr>
          <w:rStyle w:val="aff8"/>
          <w:rFonts w:ascii="Tahoma" w:eastAsia="Tahoma" w:hAnsi="Tahoma" w:cs="Tahoma"/>
          <w:color w:val="FF0000"/>
          <w:sz w:val="20"/>
          <w:lang w:eastAsia="en-US"/>
        </w:rPr>
        <w:footnoteReference w:id="77"/>
      </w:r>
    </w:p>
    <w:p w14:paraId="261AD3FF" w14:textId="1F537957" w:rsidR="00330698" w:rsidRPr="0059087D" w:rsidRDefault="00330698" w:rsidP="008045B7">
      <w:pPr>
        <w:pStyle w:val="affffffff7"/>
        <w:numPr>
          <w:ilvl w:val="1"/>
          <w:numId w:val="26"/>
        </w:numPr>
        <w:spacing w:after="120"/>
        <w:ind w:left="851" w:hanging="851"/>
      </w:pPr>
      <w:proofErr w:type="gramStart"/>
      <w:r w:rsidRPr="009F0FD9">
        <w:rPr>
          <w:color w:val="FF0000"/>
        </w:rPr>
        <w:t>[ [</w:t>
      </w:r>
      <w:proofErr w:type="gramEnd"/>
      <w:r w:rsidR="007B47CA" w:rsidRPr="009F0FD9">
        <w:t xml:space="preserve"> </w:t>
      </w:r>
      <w:r w:rsidRPr="009F0FD9">
        <w:t xml:space="preserve">По запросу Покупателя в течение </w:t>
      </w:r>
      <w:r w:rsidRPr="009F0FD9">
        <w:rPr>
          <w:color w:val="FF0000"/>
        </w:rPr>
        <w:t>[</w:t>
      </w:r>
      <w:r w:rsidRPr="009F0FD9">
        <w:t>●</w:t>
      </w:r>
      <w:r w:rsidRPr="009F0FD9">
        <w:rPr>
          <w:color w:val="FF0000"/>
        </w:rPr>
        <w:t xml:space="preserve">] </w:t>
      </w:r>
      <w:proofErr w:type="spellStart"/>
      <w:r w:rsidRPr="009F0FD9">
        <w:t>р</w:t>
      </w:r>
      <w:r w:rsidR="009F0FD9">
        <w:t>.</w:t>
      </w:r>
      <w:r w:rsidRPr="009F0FD9">
        <w:t>д</w:t>
      </w:r>
      <w:proofErr w:type="spellEnd"/>
      <w:r w:rsidR="009F0FD9">
        <w:t>.</w:t>
      </w:r>
      <w:r w:rsidRPr="009F0FD9">
        <w:t xml:space="preserve"> со дня п</w:t>
      </w:r>
      <w:r w:rsidR="007B47CA" w:rsidRPr="009F0FD9">
        <w:t>олучения запроса</w:t>
      </w:r>
      <w:r w:rsidR="009F0FD9">
        <w:t xml:space="preserve"> </w:t>
      </w:r>
      <w:r w:rsidR="007B47CA" w:rsidRPr="009F0FD9">
        <w:rPr>
          <w:color w:val="FF0000"/>
        </w:rPr>
        <w:t xml:space="preserve">] / [ </w:t>
      </w:r>
      <w:r w:rsidR="007B47CA" w:rsidRPr="009F0FD9">
        <w:t xml:space="preserve">В срок до </w:t>
      </w:r>
      <w:r w:rsidR="007B47CA" w:rsidRPr="009F0FD9">
        <w:rPr>
          <w:color w:val="FF0000"/>
        </w:rPr>
        <w:t>[</w:t>
      </w:r>
      <w:r w:rsidR="007B47CA" w:rsidRPr="009F0FD9">
        <w:t>●</w:t>
      </w:r>
      <w:r w:rsidR="007B47CA" w:rsidRPr="009F0FD9">
        <w:rPr>
          <w:color w:val="FF0000"/>
        </w:rPr>
        <w:t xml:space="preserve">] </w:t>
      </w:r>
      <w:r w:rsidRPr="009F0FD9">
        <w:rPr>
          <w:color w:val="FF0000"/>
        </w:rPr>
        <w:t>] / [</w:t>
      </w:r>
      <w:r w:rsidR="007B47CA" w:rsidRPr="009F0FD9">
        <w:t xml:space="preserve"> </w:t>
      </w:r>
      <w:r w:rsidRPr="009F0FD9">
        <w:t xml:space="preserve">В течение </w:t>
      </w:r>
      <w:r w:rsidRPr="009F0FD9">
        <w:rPr>
          <w:color w:val="FF0000"/>
        </w:rPr>
        <w:t>[</w:t>
      </w:r>
      <w:r w:rsidRPr="009F0FD9">
        <w:t>●</w:t>
      </w:r>
      <w:r w:rsidRPr="009F0FD9">
        <w:rPr>
          <w:color w:val="FF0000"/>
        </w:rPr>
        <w:t>]</w:t>
      </w:r>
      <w:r w:rsidRPr="009F0FD9">
        <w:t xml:space="preserve"> </w:t>
      </w:r>
      <w:proofErr w:type="spellStart"/>
      <w:r w:rsidRPr="009F0FD9">
        <w:t>к</w:t>
      </w:r>
      <w:r w:rsidR="009F0FD9">
        <w:t>.</w:t>
      </w:r>
      <w:r w:rsidRPr="009F0FD9">
        <w:t>д</w:t>
      </w:r>
      <w:proofErr w:type="spellEnd"/>
      <w:r w:rsidR="009F0FD9">
        <w:t>.</w:t>
      </w:r>
      <w:r w:rsidRPr="009F0FD9">
        <w:t xml:space="preserve"> с даты подписания Договора</w:t>
      </w:r>
      <w:r w:rsidR="007B47CA" w:rsidRPr="009F0FD9">
        <w:t xml:space="preserve"> </w:t>
      </w:r>
      <w:r w:rsidRPr="009F0FD9">
        <w:rPr>
          <w:color w:val="FF0000"/>
        </w:rPr>
        <w:t>]</w:t>
      </w:r>
      <w:r w:rsidRPr="009F0FD9">
        <w:t xml:space="preserve">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w:t>
      </w:r>
      <w:r w:rsidR="007B47CA" w:rsidRPr="009F0FD9">
        <w:rPr>
          <w:color w:val="FF0000"/>
        </w:rPr>
        <w:t>[</w:t>
      </w:r>
      <w:r w:rsidR="007B47CA" w:rsidRPr="009F0FD9">
        <w:t>●</w:t>
      </w:r>
      <w:r w:rsidR="007B47CA" w:rsidRPr="009F0FD9">
        <w:rPr>
          <w:color w:val="FF0000"/>
        </w:rPr>
        <w:t>]</w:t>
      </w:r>
      <w:r w:rsidRPr="009F0FD9">
        <w:t xml:space="preserve">. Направленная </w:t>
      </w:r>
      <w:r w:rsidRPr="0059087D">
        <w:t xml:space="preserve">Детализированная ценовая спецификация не изменяет и не влияет на стоимость/сроки поставки как Товара в целом, так и каждой единицы Товара. </w:t>
      </w:r>
    </w:p>
    <w:p w14:paraId="6E439588" w14:textId="5B892AD1" w:rsidR="00330698" w:rsidRPr="008045B7" w:rsidRDefault="00330698" w:rsidP="008045B7">
      <w:pPr>
        <w:pStyle w:val="affffffff7"/>
        <w:spacing w:after="120"/>
        <w:ind w:firstLine="0"/>
        <w:rPr>
          <w:rStyle w:val="aff8"/>
        </w:rPr>
      </w:pPr>
      <w:r w:rsidRPr="0059087D">
        <w:t>Покупатель вправе направить свои замечания к Детализированной ценовой спецификации в адрес Поставщика до приемки Товара. Поставщик обязуется устранить замечания и повторно направить в адрес Покупателя Детализированную ценовую спецификацию в течение 5 рабочих дней со дня получения замечаний.</w:t>
      </w:r>
      <w:r w:rsidR="001563B5" w:rsidRPr="0059087D">
        <w:t xml:space="preserve"> </w:t>
      </w:r>
      <w:r w:rsidRPr="008045B7">
        <w:rPr>
          <w:color w:val="FF0000"/>
        </w:rPr>
        <w:t>]</w:t>
      </w:r>
      <w:r w:rsidR="001563B5" w:rsidRPr="007B47CA">
        <w:rPr>
          <w:rStyle w:val="aff8"/>
          <w:color w:val="FF0000"/>
        </w:rPr>
        <w:footnoteReference w:id="78"/>
      </w:r>
      <w:r w:rsidR="00BA7B05">
        <w:rPr>
          <w:color w:val="FF0000"/>
        </w:rPr>
        <w:t xml:space="preserve"> </w:t>
      </w:r>
    </w:p>
    <w:p w14:paraId="698B74BE" w14:textId="7106F077" w:rsidR="00AC2475" w:rsidRPr="008045B7" w:rsidRDefault="00DE310B" w:rsidP="008045B7">
      <w:pPr>
        <w:pStyle w:val="affffffff7"/>
        <w:numPr>
          <w:ilvl w:val="1"/>
          <w:numId w:val="26"/>
        </w:numPr>
        <w:spacing w:after="120"/>
        <w:ind w:left="851" w:hanging="851"/>
        <w:rPr>
          <w:rStyle w:val="aff8"/>
        </w:rPr>
      </w:pPr>
      <w:r w:rsidRPr="0023058A">
        <w:rPr>
          <w:color w:val="FF0000"/>
        </w:rPr>
        <w:t xml:space="preserve">[ </w:t>
      </w:r>
      <w:r w:rsidR="00AC2475" w:rsidRPr="0059087D">
        <w:t>Покупатель за свой</w:t>
      </w:r>
      <w:r w:rsidR="008045B7" w:rsidRPr="0059087D">
        <w:t xml:space="preserve"> счет осуществляет страхование Т</w:t>
      </w:r>
      <w:r w:rsidR="00AC2475" w:rsidRPr="0059087D">
        <w:t>овара от рисков случайной гибели или повреждения на период перевозки</w:t>
      </w:r>
      <w:r w:rsidR="00AC2475" w:rsidRPr="008045B7">
        <w:rPr>
          <w:color w:val="FF0000"/>
          <w:vertAlign w:val="superscript"/>
        </w:rPr>
        <w:footnoteReference w:id="79"/>
      </w:r>
      <w:r w:rsidR="00AC2475" w:rsidRPr="008045B7">
        <w:rPr>
          <w:color w:val="FF0000"/>
        </w:rPr>
        <w:t xml:space="preserve"> [</w:t>
      </w:r>
      <w:r w:rsidR="0059087D">
        <w:rPr>
          <w:color w:val="FF0000"/>
        </w:rPr>
        <w:t xml:space="preserve"> </w:t>
      </w:r>
      <w:r w:rsidR="00AC2475" w:rsidRPr="0059087D">
        <w:t>а также от рисков гражданской ответственности по обязательствам, возникающим вследствие причинения вреда жизни, здоровью или имуществу других лиц</w:t>
      </w:r>
      <w:r w:rsidR="0059087D">
        <w:rPr>
          <w:color w:val="FF0000"/>
        </w:rPr>
        <w:t xml:space="preserve"> </w:t>
      </w:r>
      <w:r w:rsidR="00AC2475" w:rsidRPr="008045B7">
        <w:rPr>
          <w:color w:val="FF0000"/>
        </w:rPr>
        <w:t xml:space="preserve">]. </w:t>
      </w:r>
      <w:r w:rsidR="00AC2475" w:rsidRPr="0059087D">
        <w:t>Обязательства Сторон в части страхования предусмотрены Отдельными условиями</w:t>
      </w:r>
      <w:proofErr w:type="gramStart"/>
      <w:r w:rsidRPr="0059087D">
        <w:t>.</w:t>
      </w:r>
      <w:r w:rsidRPr="00DE310B">
        <w:rPr>
          <w:color w:val="FF0000"/>
        </w:rPr>
        <w:t xml:space="preserve"> </w:t>
      </w:r>
      <w:r w:rsidRPr="0023058A">
        <w:rPr>
          <w:color w:val="FF0000"/>
        </w:rPr>
        <w:t>]</w:t>
      </w:r>
      <w:proofErr w:type="gramEnd"/>
      <w:r>
        <w:t xml:space="preserve"> </w:t>
      </w:r>
      <w:r w:rsidR="00615C52">
        <w:rPr>
          <w:rStyle w:val="aff8"/>
          <w:color w:val="FF0000"/>
        </w:rPr>
        <w:footnoteReference w:id="80"/>
      </w:r>
      <w:r w:rsidR="00615C52" w:rsidRPr="008045B7">
        <w:rPr>
          <w:rStyle w:val="aff8"/>
          <w:color w:val="FF0000"/>
        </w:rPr>
        <w:t xml:space="preserve"> </w:t>
      </w:r>
      <w:r w:rsidR="00615C52" w:rsidRPr="008045B7">
        <w:rPr>
          <w:rStyle w:val="aff8"/>
          <w:color w:val="FF0000"/>
        </w:rPr>
        <w:footnoteReference w:id="81"/>
      </w:r>
    </w:p>
    <w:p w14:paraId="4807D4B6" w14:textId="372B354D" w:rsidR="001A6E3A" w:rsidRPr="008045B7" w:rsidRDefault="001A6E3A" w:rsidP="008045B7">
      <w:pPr>
        <w:pStyle w:val="affffffff7"/>
        <w:numPr>
          <w:ilvl w:val="1"/>
          <w:numId w:val="26"/>
        </w:numPr>
        <w:spacing w:after="120"/>
        <w:ind w:left="851" w:hanging="851"/>
        <w:rPr>
          <w:color w:val="FF0000"/>
        </w:rPr>
      </w:pPr>
      <w:r w:rsidRPr="0059087D">
        <w:t>В случае предоставления в распор</w:t>
      </w:r>
      <w:r w:rsidR="008045B7" w:rsidRPr="0059087D">
        <w:t>яжение Покупателя или поставки Т</w:t>
      </w:r>
      <w:r w:rsidRPr="0059087D">
        <w:t xml:space="preserve">овара в количестве меньшем, чем предусмотрено спецификацией, Поставщик обязан восполнить недостающее </w:t>
      </w:r>
      <w:r w:rsidR="008045B7" w:rsidRPr="0059087D">
        <w:t>количество Т</w:t>
      </w:r>
      <w:r w:rsidRPr="0059087D">
        <w:t xml:space="preserve">овара в месте передачи в течение </w:t>
      </w:r>
      <w:r w:rsidRPr="00730E86">
        <w:t>2</w:t>
      </w:r>
      <w:r w:rsidRPr="008045B7">
        <w:rPr>
          <w:color w:val="FF0000"/>
        </w:rPr>
        <w:t xml:space="preserve"> </w:t>
      </w:r>
      <w:r w:rsidRPr="008045B7">
        <w:rPr>
          <w:color w:val="FF0000"/>
          <w:vertAlign w:val="superscript"/>
        </w:rPr>
        <w:footnoteReference w:id="82"/>
      </w:r>
      <w:r w:rsidRPr="008045B7">
        <w:rPr>
          <w:color w:val="FF0000"/>
          <w:vertAlign w:val="superscript"/>
        </w:rPr>
        <w:t xml:space="preserve"> </w:t>
      </w:r>
      <w:proofErr w:type="spellStart"/>
      <w:r w:rsidRPr="00730E86">
        <w:t>р</w:t>
      </w:r>
      <w:r w:rsidR="008045B7" w:rsidRPr="00730E86">
        <w:t>.</w:t>
      </w:r>
      <w:r w:rsidRPr="00730E86">
        <w:t>д</w:t>
      </w:r>
      <w:proofErr w:type="spellEnd"/>
      <w:r w:rsidR="008045B7" w:rsidRPr="00730E86">
        <w:t>.</w:t>
      </w:r>
      <w:r w:rsidRPr="00730E86">
        <w:t xml:space="preserve"> </w:t>
      </w:r>
      <w:r w:rsidRPr="0059087D">
        <w:t>или в иной срок, согласованный с Покупателем</w:t>
      </w:r>
      <w:bookmarkStart w:id="169" w:name="_Ref487721727"/>
      <w:r w:rsidRPr="0059087D">
        <w:t>.</w:t>
      </w:r>
    </w:p>
    <w:p w14:paraId="6F782514" w14:textId="381346EC" w:rsidR="001A6E3A" w:rsidRPr="0059087D" w:rsidRDefault="001A6E3A" w:rsidP="008045B7">
      <w:pPr>
        <w:pStyle w:val="affffffff7"/>
        <w:numPr>
          <w:ilvl w:val="1"/>
          <w:numId w:val="26"/>
        </w:numPr>
        <w:spacing w:after="120"/>
        <w:ind w:left="851" w:hanging="851"/>
      </w:pPr>
      <w:r w:rsidRPr="0059087D">
        <w:t xml:space="preserve">В </w:t>
      </w:r>
      <w:r w:rsidR="008045B7" w:rsidRPr="0059087D">
        <w:t>случае поставки некомплектного Товара доукомплектовать Т</w:t>
      </w:r>
      <w:r w:rsidRPr="0059087D">
        <w:t xml:space="preserve">овар в течение 2 </w:t>
      </w:r>
      <w:proofErr w:type="spellStart"/>
      <w:r w:rsidRPr="0059087D">
        <w:t>р</w:t>
      </w:r>
      <w:r w:rsidR="001F5FB6" w:rsidRPr="0059087D">
        <w:t>.</w:t>
      </w:r>
      <w:r w:rsidRPr="0059087D">
        <w:t>д</w:t>
      </w:r>
      <w:proofErr w:type="spellEnd"/>
      <w:r w:rsidR="001F5FB6" w:rsidRPr="0059087D">
        <w:t>.</w:t>
      </w:r>
      <w:r w:rsidRPr="0059087D">
        <w:t xml:space="preserve"> с момента получения соответствующего требования Покупателя или в иной срок, согласованный с Покупателем.</w:t>
      </w:r>
      <w:bookmarkStart w:id="170" w:name="_Ref487721738"/>
      <w:bookmarkEnd w:id="169"/>
    </w:p>
    <w:p w14:paraId="6F335DBC" w14:textId="2F9D79A9" w:rsidR="001A6E3A" w:rsidRPr="0059087D" w:rsidRDefault="008045B7" w:rsidP="008045B7">
      <w:pPr>
        <w:pStyle w:val="affffffff7"/>
        <w:numPr>
          <w:ilvl w:val="1"/>
          <w:numId w:val="26"/>
        </w:numPr>
        <w:spacing w:after="120"/>
        <w:ind w:left="851" w:hanging="851"/>
      </w:pPr>
      <w:r w:rsidRPr="0059087D">
        <w:t>В случае поставки Т</w:t>
      </w:r>
      <w:r w:rsidR="001A6E3A" w:rsidRPr="0059087D">
        <w:t>овара ненадлежащего качества без</w:t>
      </w:r>
      <w:r w:rsidRPr="0059087D">
        <w:t>возмездно устранить недостатки Т</w:t>
      </w:r>
      <w:r w:rsidR="001A6E3A" w:rsidRPr="0059087D">
        <w:t xml:space="preserve">овара и/или заменить на </w:t>
      </w:r>
      <w:r w:rsidRPr="0059087D">
        <w:t>Т</w:t>
      </w:r>
      <w:r w:rsidR="001A6E3A" w:rsidRPr="0059087D">
        <w:t xml:space="preserve">овар надлежащего качества в течение 2 </w:t>
      </w:r>
      <w:proofErr w:type="spellStart"/>
      <w:r w:rsidR="001A6E3A" w:rsidRPr="0059087D">
        <w:t>р</w:t>
      </w:r>
      <w:r w:rsidR="001F5FB6" w:rsidRPr="0059087D">
        <w:t>.</w:t>
      </w:r>
      <w:r w:rsidR="001A6E3A" w:rsidRPr="0059087D">
        <w:t>д</w:t>
      </w:r>
      <w:proofErr w:type="spellEnd"/>
      <w:r w:rsidR="001F5FB6" w:rsidRPr="0059087D">
        <w:t>.</w:t>
      </w:r>
      <w:r w:rsidR="001A6E3A" w:rsidRPr="0059087D">
        <w:t xml:space="preserve"> с момента получения соответствующего требования Покупателя или в иной срок, согласованный с Покупателем.</w:t>
      </w:r>
      <w:bookmarkEnd w:id="170"/>
    </w:p>
    <w:p w14:paraId="6CC5E579" w14:textId="1FDC8C61" w:rsidR="001A6E3A" w:rsidRPr="0059087D" w:rsidRDefault="001A6E3A" w:rsidP="008045B7">
      <w:pPr>
        <w:pStyle w:val="affffffff7"/>
        <w:numPr>
          <w:ilvl w:val="1"/>
          <w:numId w:val="26"/>
        </w:numPr>
        <w:spacing w:after="120"/>
        <w:ind w:left="851" w:hanging="851"/>
      </w:pPr>
      <w:r w:rsidRPr="0059087D">
        <w:t>В сл</w:t>
      </w:r>
      <w:r w:rsidR="008045B7" w:rsidRPr="0059087D">
        <w:t>учае нарушения сроков поставки Т</w:t>
      </w:r>
      <w:r w:rsidRPr="0059087D">
        <w:t xml:space="preserve">овара на период свыше 5 </w:t>
      </w:r>
      <w:proofErr w:type="spellStart"/>
      <w:r w:rsidR="001F5FB6" w:rsidRPr="0059087D">
        <w:t>к.</w:t>
      </w:r>
      <w:r w:rsidRPr="0059087D">
        <w:t>д</w:t>
      </w:r>
      <w:proofErr w:type="spellEnd"/>
      <w:r w:rsidR="001F5FB6" w:rsidRPr="0059087D">
        <w:t>.</w:t>
      </w:r>
      <w:r w:rsidRPr="0059087D">
        <w:t xml:space="preserve"> Поставщик обязан вернуть Покупателю сумму перечисленного авансового платежа, если он ранее был оплачен, за вычетом стоимости фактически перед</w:t>
      </w:r>
      <w:r w:rsidR="008045B7" w:rsidRPr="0059087D">
        <w:t>анного и принятого Покупателем Т</w:t>
      </w:r>
      <w:r w:rsidRPr="0059087D">
        <w:t xml:space="preserve">овара в течение 5 </w:t>
      </w:r>
      <w:proofErr w:type="spellStart"/>
      <w:r w:rsidRPr="0059087D">
        <w:t>р</w:t>
      </w:r>
      <w:r w:rsidR="001F5FB6" w:rsidRPr="0059087D">
        <w:t>.</w:t>
      </w:r>
      <w:r w:rsidRPr="0059087D">
        <w:t>д</w:t>
      </w:r>
      <w:proofErr w:type="spellEnd"/>
      <w:r w:rsidR="001F5FB6" w:rsidRPr="0059087D">
        <w:t>.</w:t>
      </w:r>
      <w:r w:rsidRPr="0059087D">
        <w:t xml:space="preserve"> с момента истечения указанного в настоящем пункте срока, без направления дополнительных требований со стороны Покупателя.</w:t>
      </w:r>
    </w:p>
    <w:p w14:paraId="7F013256" w14:textId="55906FDD" w:rsidR="001A6E3A" w:rsidRPr="0059087D" w:rsidRDefault="001A6E3A" w:rsidP="008045B7">
      <w:pPr>
        <w:pStyle w:val="affffffff7"/>
        <w:numPr>
          <w:ilvl w:val="1"/>
          <w:numId w:val="26"/>
        </w:numPr>
        <w:spacing w:after="120"/>
        <w:ind w:left="851" w:hanging="851"/>
      </w:pPr>
      <w:r w:rsidRPr="0059087D">
        <w:t>Покупатель вправе о</w:t>
      </w:r>
      <w:r w:rsidR="008045B7" w:rsidRPr="0059087D">
        <w:t>тказаться от принятия и оплаты Т</w:t>
      </w:r>
      <w:r w:rsidRPr="0059087D">
        <w:t xml:space="preserve">овара, поставка которого просрочена более чем на 5 </w:t>
      </w:r>
      <w:proofErr w:type="spellStart"/>
      <w:r w:rsidRPr="0059087D">
        <w:t>к</w:t>
      </w:r>
      <w:r w:rsidR="001F5FB6" w:rsidRPr="0059087D">
        <w:t>.д</w:t>
      </w:r>
      <w:proofErr w:type="spellEnd"/>
      <w:r w:rsidR="001F5FB6" w:rsidRPr="0059087D">
        <w:t>.</w:t>
      </w:r>
      <w:r w:rsidRPr="0059087D">
        <w:t>, направив Поставщику соответствующее письменное уведомление.</w:t>
      </w:r>
    </w:p>
    <w:p w14:paraId="458BC021" w14:textId="545E6DC1" w:rsidR="00C73F15" w:rsidRPr="0020448E" w:rsidRDefault="00C73F15" w:rsidP="008045B7">
      <w:pPr>
        <w:pStyle w:val="affffffff7"/>
        <w:numPr>
          <w:ilvl w:val="1"/>
          <w:numId w:val="26"/>
        </w:numPr>
        <w:spacing w:after="120"/>
        <w:ind w:left="851" w:hanging="851"/>
      </w:pPr>
      <w:r w:rsidRPr="0020448E">
        <w:rPr>
          <w:color w:val="FF0000"/>
        </w:rPr>
        <w:t>[</w:t>
      </w:r>
      <w:r w:rsidRPr="0020448E">
        <w:t xml:space="preserve"> Товар отгружается из </w:t>
      </w:r>
      <w:r w:rsidRPr="00003A44">
        <w:rPr>
          <w:rFonts w:eastAsia="Calibri"/>
          <w:bCs/>
          <w:color w:val="FF0000"/>
        </w:rPr>
        <w:t>[</w:t>
      </w:r>
      <w:r w:rsidRPr="0020448E">
        <w:rPr>
          <w:rFonts w:eastAsia="Calibri"/>
          <w:bCs/>
        </w:rPr>
        <w:t>•</w:t>
      </w:r>
      <w:r w:rsidRPr="00003A44">
        <w:rPr>
          <w:rFonts w:eastAsia="Calibri"/>
          <w:bCs/>
          <w:color w:val="FF0000"/>
        </w:rPr>
        <w:t>]</w:t>
      </w:r>
      <w:r>
        <w:rPr>
          <w:rFonts w:eastAsia="Calibri"/>
          <w:bCs/>
          <w:color w:val="FF0000"/>
        </w:rPr>
        <w:t>.</w:t>
      </w:r>
      <w:r w:rsidRPr="0020448E">
        <w:rPr>
          <w:rStyle w:val="aff8"/>
          <w:color w:val="FF0000"/>
        </w:rPr>
        <w:footnoteReference w:id="83"/>
      </w:r>
    </w:p>
    <w:p w14:paraId="1D568217"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z w:val="20"/>
        </w:rPr>
        <w:t>В течение 24 часов с момента отгрузки (дат</w:t>
      </w:r>
      <w:r>
        <w:rPr>
          <w:rFonts w:ascii="Tahoma" w:hAnsi="Tahoma" w:cs="Tahoma"/>
          <w:sz w:val="20"/>
        </w:rPr>
        <w:t>а</w:t>
      </w:r>
      <w:r w:rsidRPr="0020448E">
        <w:rPr>
          <w:rFonts w:ascii="Tahoma" w:hAnsi="Tahoma" w:cs="Tahoma"/>
          <w:sz w:val="20"/>
        </w:rPr>
        <w:t xml:space="preserve"> </w:t>
      </w:r>
      <w:r w:rsidRPr="0020448E">
        <w:rPr>
          <w:rFonts w:ascii="Tahoma" w:hAnsi="Tahoma" w:cs="Tahoma"/>
          <w:snapToGrid w:val="0"/>
          <w:sz w:val="20"/>
        </w:rPr>
        <w:t xml:space="preserve">товарно-транспортной накладной) </w:t>
      </w:r>
      <w:r>
        <w:rPr>
          <w:rFonts w:ascii="Tahoma" w:hAnsi="Tahoma" w:cs="Tahoma"/>
          <w:snapToGrid w:val="0"/>
          <w:sz w:val="20"/>
        </w:rPr>
        <w:t>Т</w:t>
      </w:r>
      <w:r w:rsidRPr="0020448E">
        <w:rPr>
          <w:rFonts w:ascii="Tahoma" w:hAnsi="Tahoma" w:cs="Tahoma"/>
          <w:snapToGrid w:val="0"/>
          <w:sz w:val="20"/>
        </w:rPr>
        <w:t xml:space="preserve">овара Поставщик обязан известить Покупателя об отгрузке </w:t>
      </w:r>
      <w:r>
        <w:rPr>
          <w:rFonts w:ascii="Tahoma" w:hAnsi="Tahoma" w:cs="Tahoma"/>
          <w:snapToGrid w:val="0"/>
          <w:sz w:val="20"/>
        </w:rPr>
        <w:t>Т</w:t>
      </w:r>
      <w:r w:rsidRPr="0020448E">
        <w:rPr>
          <w:rFonts w:ascii="Tahoma" w:hAnsi="Tahoma" w:cs="Tahoma"/>
          <w:snapToGrid w:val="0"/>
          <w:sz w:val="20"/>
        </w:rPr>
        <w:t xml:space="preserve">овара первому перевозчику путем направления по адресу электронной почты: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20448E">
        <w:rPr>
          <w:rFonts w:ascii="Tahoma" w:hAnsi="Tahoma" w:cs="Tahoma"/>
          <w:snapToGrid w:val="0"/>
          <w:sz w:val="20"/>
        </w:rPr>
        <w:t xml:space="preserve"> уведомления с указанием:</w:t>
      </w:r>
    </w:p>
    <w:p w14:paraId="1AC96681" w14:textId="77777777" w:rsidR="00C73F15" w:rsidRPr="0020448E" w:rsidRDefault="00C73F15" w:rsidP="008045B7">
      <w:pPr>
        <w:tabs>
          <w:tab w:val="left" w:pos="567"/>
        </w:tabs>
        <w:autoSpaceDE w:val="0"/>
        <w:autoSpaceDN w:val="0"/>
        <w:adjustRightInd w:val="0"/>
        <w:ind w:left="851"/>
        <w:rPr>
          <w:rFonts w:ascii="Tahoma" w:hAnsi="Tahoma" w:cs="Tahoma"/>
          <w:snapToGrid w:val="0"/>
          <w:sz w:val="20"/>
        </w:rPr>
      </w:pPr>
      <w:r w:rsidRPr="0020448E">
        <w:rPr>
          <w:rFonts w:ascii="Tahoma" w:hAnsi="Tahoma" w:cs="Tahoma"/>
          <w:snapToGrid w:val="0"/>
          <w:sz w:val="20"/>
        </w:rPr>
        <w:t xml:space="preserve">- фотографии </w:t>
      </w:r>
      <w:r>
        <w:rPr>
          <w:rFonts w:ascii="Tahoma" w:hAnsi="Tahoma" w:cs="Tahoma"/>
          <w:snapToGrid w:val="0"/>
          <w:sz w:val="20"/>
        </w:rPr>
        <w:t>Т</w:t>
      </w:r>
      <w:r w:rsidRPr="0020448E">
        <w:rPr>
          <w:rFonts w:ascii="Tahoma" w:hAnsi="Tahoma" w:cs="Tahoma"/>
          <w:snapToGrid w:val="0"/>
          <w:sz w:val="20"/>
        </w:rPr>
        <w:t xml:space="preserve">овара в упаковке с четким изображением в формате </w:t>
      </w:r>
      <w:proofErr w:type="gramStart"/>
      <w:r w:rsidRPr="00D43A36">
        <w:rPr>
          <w:rFonts w:ascii="Tahoma" w:hAnsi="Tahoma" w:cs="Tahoma"/>
          <w:snapToGrid w:val="0"/>
          <w:color w:val="FF0000"/>
          <w:sz w:val="20"/>
        </w:rPr>
        <w:t>[</w:t>
      </w:r>
      <w:r>
        <w:rPr>
          <w:rFonts w:ascii="Tahoma" w:hAnsi="Tahoma" w:cs="Tahoma"/>
          <w:snapToGrid w:val="0"/>
          <w:sz w:val="20"/>
        </w:rPr>
        <w:t xml:space="preserve"> </w:t>
      </w:r>
      <w:proofErr w:type="spellStart"/>
      <w:r w:rsidRPr="0020448E">
        <w:rPr>
          <w:rFonts w:ascii="Tahoma" w:hAnsi="Tahoma" w:cs="Tahoma"/>
          <w:snapToGrid w:val="0"/>
          <w:sz w:val="20"/>
        </w:rPr>
        <w:t>jpeg</w:t>
      </w:r>
      <w:proofErr w:type="spellEnd"/>
      <w:proofErr w:type="gramEnd"/>
      <w:r w:rsidRPr="0020448E">
        <w:rPr>
          <w:rFonts w:ascii="Tahoma" w:hAnsi="Tahoma" w:cs="Tahoma"/>
          <w:snapToGrid w:val="0"/>
          <w:sz w:val="20"/>
        </w:rPr>
        <w:t>*</w:t>
      </w:r>
      <w:r>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sidRPr="00D43A36">
        <w:rPr>
          <w:rFonts w:ascii="Tahoma" w:hAnsi="Tahoma" w:cs="Tahoma"/>
          <w:snapToGrid w:val="0"/>
          <w:color w:val="FF0000"/>
          <w:sz w:val="20"/>
        </w:rPr>
        <w:t>[</w:t>
      </w:r>
      <w:r>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jpg</w:t>
      </w:r>
      <w:proofErr w:type="spellEnd"/>
      <w:r w:rsidRPr="0020448E">
        <w:rPr>
          <w:rFonts w:ascii="Tahoma" w:hAnsi="Tahoma" w:cs="Tahoma"/>
          <w:snapToGrid w:val="0"/>
          <w:sz w:val="20"/>
        </w:rPr>
        <w:t>*</w:t>
      </w:r>
      <w:r>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w:t>
      </w:r>
      <w:r>
        <w:rPr>
          <w:rFonts w:ascii="Tahoma" w:hAnsi="Tahoma" w:cs="Tahoma"/>
          <w:snapToGrid w:val="0"/>
          <w:sz w:val="20"/>
        </w:rPr>
        <w:t xml:space="preserve">    </w:t>
      </w:r>
      <w:r w:rsidRPr="00D43A36">
        <w:rPr>
          <w:rFonts w:ascii="Tahoma" w:hAnsi="Tahoma" w:cs="Tahoma"/>
          <w:snapToGrid w:val="0"/>
          <w:color w:val="FF0000"/>
          <w:sz w:val="20"/>
        </w:rPr>
        <w:t>[</w:t>
      </w:r>
      <w:r>
        <w:rPr>
          <w:rFonts w:ascii="Tahoma" w:hAnsi="Tahoma" w:cs="Tahoma"/>
          <w:snapToGrid w:val="0"/>
          <w:sz w:val="20"/>
        </w:rPr>
        <w:t xml:space="preserve"> </w:t>
      </w:r>
      <w:r w:rsidRPr="0020448E">
        <w:rPr>
          <w:rFonts w:ascii="Tahoma" w:hAnsi="Tahoma" w:cs="Tahoma"/>
          <w:snapToGrid w:val="0"/>
          <w:sz w:val="20"/>
        </w:rPr>
        <w:t xml:space="preserve">или </w:t>
      </w:r>
      <w:proofErr w:type="spellStart"/>
      <w:r w:rsidRPr="0020448E">
        <w:rPr>
          <w:rFonts w:ascii="Tahoma" w:hAnsi="Tahoma" w:cs="Tahoma"/>
          <w:snapToGrid w:val="0"/>
          <w:sz w:val="20"/>
        </w:rPr>
        <w:t>png</w:t>
      </w:r>
      <w:proofErr w:type="spellEnd"/>
      <w:r w:rsidRPr="0020448E">
        <w:rPr>
          <w:rFonts w:ascii="Tahoma" w:hAnsi="Tahoma" w:cs="Tahoma"/>
          <w:snapToGrid w:val="0"/>
          <w:sz w:val="20"/>
        </w:rPr>
        <w:t>*</w:t>
      </w:r>
      <w:r>
        <w:rPr>
          <w:rFonts w:ascii="Tahoma" w:hAnsi="Tahoma" w:cs="Tahoma"/>
          <w:snapToGrid w:val="0"/>
          <w:sz w:val="20"/>
        </w:rPr>
        <w:t xml:space="preserve"> </w:t>
      </w:r>
      <w:r w:rsidRPr="00D43A36">
        <w:rPr>
          <w:rFonts w:ascii="Tahoma" w:hAnsi="Tahoma" w:cs="Tahoma"/>
          <w:snapToGrid w:val="0"/>
          <w:color w:val="FF0000"/>
          <w:sz w:val="20"/>
        </w:rPr>
        <w:t>]</w:t>
      </w:r>
      <w:r w:rsidRPr="0020448E">
        <w:rPr>
          <w:rFonts w:ascii="Tahoma" w:hAnsi="Tahoma" w:cs="Tahoma"/>
          <w:snapToGrid w:val="0"/>
          <w:sz w:val="20"/>
        </w:rPr>
        <w:t xml:space="preserve"> с минимальным разрешением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20448E">
        <w:rPr>
          <w:rFonts w:ascii="Tahoma" w:hAnsi="Tahoma" w:cs="Tahoma"/>
          <w:snapToGrid w:val="0"/>
          <w:sz w:val="20"/>
        </w:rPr>
        <w:t>;</w:t>
      </w:r>
    </w:p>
    <w:p w14:paraId="3B6E148B"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xml:space="preserve">– номера </w:t>
      </w:r>
      <w:r>
        <w:rPr>
          <w:rFonts w:ascii="Tahoma" w:hAnsi="Tahoma" w:cs="Tahoma"/>
          <w:snapToGrid w:val="0"/>
          <w:sz w:val="20"/>
        </w:rPr>
        <w:t>Д</w:t>
      </w:r>
      <w:r w:rsidRPr="0020448E">
        <w:rPr>
          <w:rFonts w:ascii="Tahoma" w:hAnsi="Tahoma" w:cs="Tahoma"/>
          <w:snapToGrid w:val="0"/>
          <w:sz w:val="20"/>
        </w:rPr>
        <w:t>оговора;</w:t>
      </w:r>
    </w:p>
    <w:p w14:paraId="0916DC63"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даты и номера товарно-транспортной накладной;</w:t>
      </w:r>
    </w:p>
    <w:p w14:paraId="4D1164CE"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пункта назначения;</w:t>
      </w:r>
    </w:p>
    <w:p w14:paraId="2F551E6F"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xml:space="preserve">– стоимости отгруженного </w:t>
      </w:r>
      <w:r>
        <w:rPr>
          <w:rFonts w:ascii="Tahoma" w:hAnsi="Tahoma" w:cs="Tahoma"/>
          <w:snapToGrid w:val="0"/>
          <w:sz w:val="20"/>
        </w:rPr>
        <w:t>Т</w:t>
      </w:r>
      <w:r w:rsidRPr="0020448E">
        <w:rPr>
          <w:rFonts w:ascii="Tahoma" w:hAnsi="Tahoma" w:cs="Tahoma"/>
          <w:snapToGrid w:val="0"/>
          <w:sz w:val="20"/>
        </w:rPr>
        <w:t>овара;</w:t>
      </w:r>
    </w:p>
    <w:p w14:paraId="6F7D5BDE"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числа мест;</w:t>
      </w:r>
    </w:p>
    <w:p w14:paraId="373A41CB"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габаритов каждого места;</w:t>
      </w:r>
    </w:p>
    <w:p w14:paraId="50FAE32F"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кубатуры;</w:t>
      </w:r>
    </w:p>
    <w:p w14:paraId="43EA6521" w14:textId="77777777" w:rsidR="00C73F15" w:rsidRPr="0020448E" w:rsidRDefault="00C73F15" w:rsidP="008045B7">
      <w:pPr>
        <w:tabs>
          <w:tab w:val="left" w:pos="567"/>
        </w:tabs>
        <w:ind w:left="851"/>
        <w:rPr>
          <w:rFonts w:ascii="Tahoma" w:hAnsi="Tahoma" w:cs="Tahoma"/>
          <w:snapToGrid w:val="0"/>
          <w:sz w:val="20"/>
        </w:rPr>
      </w:pPr>
      <w:r w:rsidRPr="0020448E">
        <w:rPr>
          <w:rFonts w:ascii="Tahoma" w:hAnsi="Tahoma" w:cs="Tahoma"/>
          <w:snapToGrid w:val="0"/>
          <w:sz w:val="20"/>
        </w:rPr>
        <w:t>– веса брутто и веса нетто каждого места и всей партии.</w:t>
      </w:r>
    </w:p>
    <w:p w14:paraId="123681C7"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Вместе с </w:t>
      </w:r>
      <w:r>
        <w:rPr>
          <w:rFonts w:ascii="Tahoma" w:hAnsi="Tahoma" w:cs="Tahoma"/>
          <w:sz w:val="20"/>
        </w:rPr>
        <w:t>Т</w:t>
      </w:r>
      <w:r w:rsidRPr="0020448E">
        <w:rPr>
          <w:rFonts w:ascii="Tahoma" w:hAnsi="Tahoma" w:cs="Tahoma"/>
          <w:sz w:val="20"/>
        </w:rPr>
        <w:t>оваром Поставщик обязан направить Покупателю следующие документы (вместе с их переводом на русский язык) (далее – отгрузочные документы):</w:t>
      </w:r>
    </w:p>
    <w:p w14:paraId="501D5A27"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 счет на отгруженный </w:t>
      </w:r>
      <w:r>
        <w:rPr>
          <w:rFonts w:ascii="Tahoma" w:hAnsi="Tahoma" w:cs="Tahoma"/>
          <w:sz w:val="20"/>
        </w:rPr>
        <w:t>Т</w:t>
      </w:r>
      <w:r w:rsidRPr="0020448E">
        <w:rPr>
          <w:rFonts w:ascii="Tahoma" w:hAnsi="Tahoma" w:cs="Tahoma"/>
          <w:sz w:val="20"/>
        </w:rPr>
        <w:t>овар с позиционными ценами за подписью уполномоченного представителя Поставщика и за печатью Поставщика (1 оригинал и 1 копия);</w:t>
      </w:r>
    </w:p>
    <w:p w14:paraId="1118601D"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 </w:t>
      </w:r>
      <w:r w:rsidRPr="00B23887">
        <w:rPr>
          <w:rFonts w:ascii="Tahoma" w:hAnsi="Tahoma" w:cs="Tahoma"/>
          <w:sz w:val="20"/>
          <w:highlight w:val="darkCyan"/>
        </w:rPr>
        <w:t>счет-фактуру (1 оригинал) с указанием номера декларации на Товар, согласно которой осуществлен выпуск Товара на таможенной территории Евразийского экономического союза и порядковый номер Товара в декларации на Товар; коды ТНВЭД на уровне 10 знаков</w:t>
      </w:r>
      <w:r w:rsidRPr="00B23887">
        <w:rPr>
          <w:rFonts w:ascii="Tahoma" w:hAnsi="Tahoma" w:cs="Tahoma"/>
          <w:color w:val="FF0000"/>
          <w:sz w:val="20"/>
          <w:highlight w:val="darkCyan"/>
        </w:rPr>
        <w:t xml:space="preserve"> </w:t>
      </w:r>
      <w:r w:rsidRPr="00B23887">
        <w:rPr>
          <w:rFonts w:ascii="Tahoma" w:hAnsi="Tahoma" w:cs="Tahoma"/>
          <w:sz w:val="20"/>
          <w:highlight w:val="darkCyan"/>
        </w:rPr>
        <w:t>указыва</w:t>
      </w:r>
      <w:r>
        <w:rPr>
          <w:rFonts w:ascii="Tahoma" w:hAnsi="Tahoma" w:cs="Tahoma"/>
          <w:sz w:val="20"/>
          <w:highlight w:val="darkCyan"/>
        </w:rPr>
        <w:t>ются</w:t>
      </w:r>
      <w:r w:rsidRPr="00B23887">
        <w:rPr>
          <w:rFonts w:ascii="Tahoma" w:hAnsi="Tahoma" w:cs="Tahoma"/>
          <w:sz w:val="20"/>
          <w:highlight w:val="darkCyan"/>
        </w:rPr>
        <w:t xml:space="preserve"> в счет-фактуре</w:t>
      </w:r>
      <w:r w:rsidRPr="0020448E">
        <w:rPr>
          <w:rFonts w:ascii="Tahoma" w:hAnsi="Tahoma" w:cs="Tahoma"/>
          <w:sz w:val="20"/>
        </w:rPr>
        <w:t>;</w:t>
      </w:r>
    </w:p>
    <w:p w14:paraId="6F2BF91F"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упаковочные листы (1 оригинал и 1 копия), содержащи</w:t>
      </w:r>
      <w:r>
        <w:rPr>
          <w:rFonts w:ascii="Tahoma" w:hAnsi="Tahoma" w:cs="Tahoma"/>
          <w:sz w:val="20"/>
        </w:rPr>
        <w:t>е</w:t>
      </w:r>
      <w:r w:rsidRPr="0020448E">
        <w:rPr>
          <w:rFonts w:ascii="Tahoma" w:hAnsi="Tahoma" w:cs="Tahoma"/>
          <w:sz w:val="20"/>
        </w:rPr>
        <w:t xml:space="preserve"> название </w:t>
      </w:r>
      <w:r>
        <w:rPr>
          <w:rFonts w:ascii="Tahoma" w:hAnsi="Tahoma" w:cs="Tahoma"/>
          <w:sz w:val="20"/>
        </w:rPr>
        <w:t>Т</w:t>
      </w:r>
      <w:r w:rsidRPr="0020448E">
        <w:rPr>
          <w:rFonts w:ascii="Tahoma" w:hAnsi="Tahoma" w:cs="Tahoma"/>
          <w:sz w:val="20"/>
        </w:rPr>
        <w:t xml:space="preserve">овара, номер </w:t>
      </w:r>
      <w:r>
        <w:rPr>
          <w:rFonts w:ascii="Tahoma" w:hAnsi="Tahoma" w:cs="Tahoma"/>
          <w:sz w:val="20"/>
        </w:rPr>
        <w:t>Д</w:t>
      </w:r>
      <w:r w:rsidRPr="0020448E">
        <w:rPr>
          <w:rFonts w:ascii="Tahoma" w:hAnsi="Tahoma" w:cs="Tahoma"/>
          <w:sz w:val="20"/>
        </w:rPr>
        <w:t xml:space="preserve">оговора, номер позиции по </w:t>
      </w:r>
      <w:r>
        <w:rPr>
          <w:rFonts w:ascii="Tahoma" w:hAnsi="Tahoma" w:cs="Tahoma"/>
          <w:sz w:val="20"/>
        </w:rPr>
        <w:t>С</w:t>
      </w:r>
      <w:r w:rsidRPr="0020448E">
        <w:rPr>
          <w:rFonts w:ascii="Tahoma" w:hAnsi="Tahoma" w:cs="Tahoma"/>
          <w:sz w:val="20"/>
        </w:rPr>
        <w:t xml:space="preserve">пецификации, позиционный вес нетто и брутто и общее количество мест, наименование всех видов упаковки </w:t>
      </w:r>
      <w:r>
        <w:rPr>
          <w:rFonts w:ascii="Tahoma" w:hAnsi="Tahoma" w:cs="Tahoma"/>
          <w:sz w:val="20"/>
        </w:rPr>
        <w:t>Т</w:t>
      </w:r>
      <w:r w:rsidRPr="0020448E">
        <w:rPr>
          <w:rFonts w:ascii="Tahoma" w:hAnsi="Tahoma" w:cs="Tahoma"/>
          <w:sz w:val="20"/>
        </w:rPr>
        <w:t>овара, основной материал каждого вида упаковки, вес каждого вида упаковки;</w:t>
      </w:r>
    </w:p>
    <w:p w14:paraId="05010A22"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товарно-транспортную накладную (1 оригинал и 1 копия);</w:t>
      </w:r>
    </w:p>
    <w:p w14:paraId="13EE752C"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 сертификат качества, выданный производителем </w:t>
      </w:r>
      <w:r>
        <w:rPr>
          <w:rFonts w:ascii="Tahoma" w:hAnsi="Tahoma" w:cs="Tahoma"/>
          <w:sz w:val="20"/>
        </w:rPr>
        <w:t>Т</w:t>
      </w:r>
      <w:r w:rsidRPr="0020448E">
        <w:rPr>
          <w:rFonts w:ascii="Tahoma" w:hAnsi="Tahoma" w:cs="Tahoma"/>
          <w:sz w:val="20"/>
        </w:rPr>
        <w:t>овара (1 оригинал и 1 копия);</w:t>
      </w:r>
    </w:p>
    <w:p w14:paraId="3E11E304"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 сертификат о происхождении </w:t>
      </w:r>
      <w:r>
        <w:rPr>
          <w:rFonts w:ascii="Tahoma" w:hAnsi="Tahoma" w:cs="Tahoma"/>
          <w:sz w:val="20"/>
        </w:rPr>
        <w:t>Т</w:t>
      </w:r>
      <w:r w:rsidRPr="0020448E">
        <w:rPr>
          <w:rFonts w:ascii="Tahoma" w:hAnsi="Tahoma" w:cs="Tahoma"/>
          <w:sz w:val="20"/>
        </w:rPr>
        <w:t xml:space="preserve">овара, составленный по установленной форме и заполненный в соответствии с требованиями к порядку его оформления и (или) заполнения, установленными правилами определения происхождения </w:t>
      </w:r>
      <w:r>
        <w:rPr>
          <w:rFonts w:ascii="Tahoma" w:hAnsi="Tahoma" w:cs="Tahoma"/>
          <w:sz w:val="20"/>
        </w:rPr>
        <w:t>Т</w:t>
      </w:r>
      <w:r w:rsidRPr="0020448E">
        <w:rPr>
          <w:rFonts w:ascii="Tahoma" w:hAnsi="Tahoma" w:cs="Tahoma"/>
          <w:sz w:val="20"/>
        </w:rPr>
        <w:t>овара (1 оригинал и 1 копия);</w:t>
      </w:r>
    </w:p>
    <w:p w14:paraId="4F3ED59D" w14:textId="77777777" w:rsidR="00C73F15" w:rsidRPr="0020448E" w:rsidRDefault="00C73F15" w:rsidP="008045B7">
      <w:pPr>
        <w:ind w:left="851"/>
        <w:rPr>
          <w:rFonts w:ascii="Tahoma" w:hAnsi="Tahoma" w:cs="Tahoma"/>
          <w:sz w:val="20"/>
        </w:rPr>
      </w:pPr>
      <w:r w:rsidRPr="0020448E">
        <w:rPr>
          <w:rFonts w:ascii="Tahoma" w:hAnsi="Tahoma" w:cs="Tahoma"/>
          <w:sz w:val="20"/>
        </w:rPr>
        <w:t xml:space="preserve">- сертификат соответствия или декларация о соответствии обязательным требованиям технического регулирования ЕАЭС и Российской Федерации, с обязательным действием на территории Российской Федерации в течение не менее 4 месяцев с момента доставки </w:t>
      </w:r>
      <w:r>
        <w:rPr>
          <w:rFonts w:ascii="Tahoma" w:hAnsi="Tahoma" w:cs="Tahoma"/>
          <w:sz w:val="20"/>
        </w:rPr>
        <w:t>Т</w:t>
      </w:r>
      <w:r w:rsidRPr="0020448E">
        <w:rPr>
          <w:rFonts w:ascii="Tahoma" w:hAnsi="Tahoma" w:cs="Tahoma"/>
          <w:sz w:val="20"/>
        </w:rPr>
        <w:t xml:space="preserve">овара в пункт назначения в соответствии с условиями </w:t>
      </w:r>
      <w:r>
        <w:rPr>
          <w:rFonts w:ascii="Tahoma" w:hAnsi="Tahoma" w:cs="Tahoma"/>
          <w:sz w:val="20"/>
        </w:rPr>
        <w:t>Д</w:t>
      </w:r>
      <w:r w:rsidRPr="0020448E">
        <w:rPr>
          <w:rFonts w:ascii="Tahoma" w:hAnsi="Tahoma" w:cs="Tahoma"/>
          <w:sz w:val="20"/>
        </w:rPr>
        <w:t>оговора;</w:t>
      </w:r>
    </w:p>
    <w:p w14:paraId="3895B49D" w14:textId="77777777" w:rsidR="00C73F15" w:rsidRPr="0020448E" w:rsidRDefault="00C73F15" w:rsidP="008045B7">
      <w:pPr>
        <w:ind w:left="851"/>
        <w:rPr>
          <w:rFonts w:ascii="Tahoma" w:hAnsi="Tahoma" w:cs="Tahoma"/>
          <w:sz w:val="20"/>
        </w:rPr>
      </w:pPr>
      <w:r w:rsidRPr="0020448E">
        <w:rPr>
          <w:rFonts w:ascii="Tahoma" w:hAnsi="Tahoma" w:cs="Tahoma"/>
          <w:sz w:val="20"/>
        </w:rPr>
        <w:t xml:space="preserve">- экспортную лицензию (если требуется) (1 копия, заверенная выдавшим органом, и 1 копия). Поставщик обязан получить экспортную лицензию не позднее 30 </w:t>
      </w:r>
      <w:proofErr w:type="spellStart"/>
      <w:r w:rsidRPr="0020448E">
        <w:rPr>
          <w:rFonts w:ascii="Tahoma" w:hAnsi="Tahoma" w:cs="Tahoma"/>
          <w:sz w:val="20"/>
        </w:rPr>
        <w:t>к</w:t>
      </w:r>
      <w:r>
        <w:rPr>
          <w:rFonts w:ascii="Tahoma" w:hAnsi="Tahoma" w:cs="Tahoma"/>
          <w:sz w:val="20"/>
        </w:rPr>
        <w:t>.</w:t>
      </w:r>
      <w:r w:rsidRPr="0020448E">
        <w:rPr>
          <w:rFonts w:ascii="Tahoma" w:hAnsi="Tahoma" w:cs="Tahoma"/>
          <w:sz w:val="20"/>
        </w:rPr>
        <w:t>д</w:t>
      </w:r>
      <w:proofErr w:type="spellEnd"/>
      <w:r>
        <w:rPr>
          <w:rFonts w:ascii="Tahoma" w:hAnsi="Tahoma" w:cs="Tahoma"/>
          <w:sz w:val="20"/>
        </w:rPr>
        <w:t>.</w:t>
      </w:r>
      <w:r w:rsidRPr="0020448E">
        <w:rPr>
          <w:rFonts w:ascii="Tahoma" w:hAnsi="Tahoma" w:cs="Tahoma"/>
          <w:sz w:val="20"/>
        </w:rPr>
        <w:t xml:space="preserve"> с даты вступления в силу (но в любом случае до поставки </w:t>
      </w:r>
      <w:r>
        <w:rPr>
          <w:rFonts w:ascii="Tahoma" w:hAnsi="Tahoma" w:cs="Tahoma"/>
          <w:sz w:val="20"/>
        </w:rPr>
        <w:t>Т</w:t>
      </w:r>
      <w:r w:rsidRPr="0020448E">
        <w:rPr>
          <w:rFonts w:ascii="Tahoma" w:hAnsi="Tahoma" w:cs="Tahoma"/>
          <w:sz w:val="20"/>
        </w:rPr>
        <w:t xml:space="preserve">овара) и предоставить ее копию Покупателю незамедлительно после получения. Оригинал должен быть предоставлен Поставщиком Покупателю вместе с </w:t>
      </w:r>
      <w:r>
        <w:rPr>
          <w:rFonts w:ascii="Tahoma" w:hAnsi="Tahoma" w:cs="Tahoma"/>
          <w:sz w:val="20"/>
        </w:rPr>
        <w:t>Т</w:t>
      </w:r>
      <w:r w:rsidRPr="0020448E">
        <w:rPr>
          <w:rFonts w:ascii="Tahoma" w:hAnsi="Tahoma" w:cs="Tahoma"/>
          <w:sz w:val="20"/>
        </w:rPr>
        <w:t>оваром;</w:t>
      </w:r>
    </w:p>
    <w:p w14:paraId="623EB6F0" w14:textId="77777777" w:rsidR="00C73F15" w:rsidRPr="0020448E" w:rsidRDefault="00C73F15" w:rsidP="008045B7">
      <w:pPr>
        <w:ind w:left="851"/>
        <w:rPr>
          <w:rFonts w:ascii="Tahoma" w:hAnsi="Tahoma" w:cs="Tahoma"/>
          <w:sz w:val="20"/>
        </w:rPr>
      </w:pPr>
      <w:r w:rsidRPr="0020448E">
        <w:rPr>
          <w:rFonts w:ascii="Tahoma" w:hAnsi="Tahoma" w:cs="Tahoma"/>
          <w:sz w:val="20"/>
        </w:rPr>
        <w:t xml:space="preserve">- разрешение правообладателя на ввоз и использование </w:t>
      </w:r>
      <w:r>
        <w:rPr>
          <w:rFonts w:ascii="Tahoma" w:hAnsi="Tahoma" w:cs="Tahoma"/>
          <w:sz w:val="20"/>
        </w:rPr>
        <w:t>Т</w:t>
      </w:r>
      <w:r w:rsidRPr="0020448E">
        <w:rPr>
          <w:rFonts w:ascii="Tahoma" w:hAnsi="Tahoma" w:cs="Tahoma"/>
          <w:sz w:val="20"/>
        </w:rPr>
        <w:t>оваров, маркированных знаками, включенными в единый таможенный реестр объектов интеллектуальной собственности государств-членов ЕАЭС и (или) национальный таможенный реестр объектов интеллектуальной собственности Российской Федерации;</w:t>
      </w:r>
    </w:p>
    <w:p w14:paraId="1AFCEF1B" w14:textId="77777777" w:rsidR="00C73F15" w:rsidRPr="0020448E" w:rsidRDefault="00C73F15" w:rsidP="008045B7">
      <w:pPr>
        <w:ind w:left="851"/>
        <w:rPr>
          <w:rFonts w:ascii="Tahoma" w:hAnsi="Tahoma" w:cs="Tahoma"/>
          <w:sz w:val="20"/>
        </w:rPr>
      </w:pPr>
      <w:r w:rsidRPr="0020448E">
        <w:rPr>
          <w:rFonts w:ascii="Tahoma" w:hAnsi="Tahoma" w:cs="Tahoma"/>
          <w:sz w:val="20"/>
        </w:rPr>
        <w:t xml:space="preserve">- разрешение (согласие) (1 оригинал и 1 копия) заявителя, указанного в сертификате соответствия (декларации о соответствии), на право использования данного документа при таможенном оформлении поставляемого </w:t>
      </w:r>
      <w:r>
        <w:rPr>
          <w:rFonts w:ascii="Tahoma" w:hAnsi="Tahoma" w:cs="Tahoma"/>
          <w:sz w:val="20"/>
        </w:rPr>
        <w:t>Т</w:t>
      </w:r>
      <w:r w:rsidRPr="0020448E">
        <w:rPr>
          <w:rFonts w:ascii="Tahoma" w:hAnsi="Tahoma" w:cs="Tahoma"/>
          <w:sz w:val="20"/>
        </w:rPr>
        <w:t>овара;</w:t>
      </w:r>
    </w:p>
    <w:p w14:paraId="746D9115" w14:textId="77777777" w:rsidR="00C73F15" w:rsidRPr="0020448E" w:rsidRDefault="00C73F15" w:rsidP="008045B7">
      <w:pPr>
        <w:ind w:left="851"/>
        <w:rPr>
          <w:rFonts w:ascii="Tahoma" w:hAnsi="Tahoma" w:cs="Tahoma"/>
          <w:sz w:val="20"/>
        </w:rPr>
      </w:pPr>
      <w:r w:rsidRPr="0020448E">
        <w:rPr>
          <w:rFonts w:ascii="Tahoma" w:hAnsi="Tahoma" w:cs="Tahoma"/>
          <w:sz w:val="20"/>
        </w:rPr>
        <w:t xml:space="preserve">- техническую документацию на русском языке, содержащую сведения о принципах действия узлов и механизмов, о материалах изготовления и другую информацию, необходимую для таможенного оформления </w:t>
      </w:r>
      <w:r>
        <w:rPr>
          <w:rFonts w:ascii="Tahoma" w:hAnsi="Tahoma" w:cs="Tahoma"/>
          <w:sz w:val="20"/>
        </w:rPr>
        <w:t>Т</w:t>
      </w:r>
      <w:r w:rsidRPr="0020448E">
        <w:rPr>
          <w:rFonts w:ascii="Tahoma" w:hAnsi="Tahoma" w:cs="Tahoma"/>
          <w:sz w:val="20"/>
        </w:rPr>
        <w:t>овара. Если Поставщик не предоставит запрошенную документацию и информацию в срок, указанный Покупателем, Поставщик будет обязан возместить Покупателю штрафы, пени, проценты и иные обязательства (за вычетом всех налогов), возникшие в связи с или вызванные нарушением таможенного законодательства Российской Федерации.</w:t>
      </w:r>
    </w:p>
    <w:p w14:paraId="2A63CE43" w14:textId="77777777" w:rsidR="00C73F15" w:rsidRPr="0020448E" w:rsidRDefault="00C73F15" w:rsidP="008045B7">
      <w:pPr>
        <w:ind w:left="851"/>
        <w:rPr>
          <w:rFonts w:ascii="Tahoma" w:hAnsi="Tahoma" w:cs="Tahoma"/>
          <w:sz w:val="20"/>
        </w:rPr>
      </w:pPr>
      <w:r w:rsidRPr="0020448E">
        <w:rPr>
          <w:rFonts w:ascii="Tahoma" w:hAnsi="Tahoma" w:cs="Tahoma"/>
          <w:sz w:val="20"/>
        </w:rPr>
        <w:t xml:space="preserve">Если </w:t>
      </w:r>
      <w:r>
        <w:rPr>
          <w:rFonts w:ascii="Tahoma" w:hAnsi="Tahoma" w:cs="Tahoma"/>
          <w:sz w:val="20"/>
        </w:rPr>
        <w:t>Т</w:t>
      </w:r>
      <w:r w:rsidRPr="0020448E">
        <w:rPr>
          <w:rFonts w:ascii="Tahoma" w:hAnsi="Tahoma" w:cs="Tahoma"/>
          <w:sz w:val="20"/>
        </w:rPr>
        <w:t xml:space="preserve">овар поставляется в поддонах (паллетах), то их стоимость входит в цену, данные поддоны (паллеты) являются невозвратными и не подлежат многократному использованию, и вес таких поддонов (паллет) должен быть выделен отдельной строкой в упаковочных листах. Если перевозка </w:t>
      </w:r>
      <w:r>
        <w:rPr>
          <w:rFonts w:ascii="Tahoma" w:hAnsi="Tahoma" w:cs="Tahoma"/>
          <w:sz w:val="20"/>
        </w:rPr>
        <w:t>Т</w:t>
      </w:r>
      <w:r w:rsidRPr="0020448E">
        <w:rPr>
          <w:rFonts w:ascii="Tahoma" w:hAnsi="Tahoma" w:cs="Tahoma"/>
          <w:sz w:val="20"/>
        </w:rPr>
        <w:t>овара осуществляется с использованием древесной упаковки и древесных крепежных материалов (ящики, коробки, блоки, барабаны, катушки, обрешетки, подпорки, крепеж, опорные стойки и т.д.), на паллетах (поддонах), Поставщик обязуется пр</w:t>
      </w:r>
      <w:r>
        <w:rPr>
          <w:rFonts w:ascii="Tahoma" w:hAnsi="Tahoma" w:cs="Tahoma"/>
          <w:sz w:val="20"/>
        </w:rPr>
        <w:t>едоставить Покупателю вместе с Т</w:t>
      </w:r>
      <w:r w:rsidRPr="0020448E">
        <w:rPr>
          <w:rFonts w:ascii="Tahoma" w:hAnsi="Tahoma" w:cs="Tahoma"/>
          <w:sz w:val="20"/>
        </w:rPr>
        <w:t xml:space="preserve">оваром фитосанитарный сертификат на такие предметы, выданный компетентным органом страны отправления </w:t>
      </w:r>
      <w:r>
        <w:rPr>
          <w:rFonts w:ascii="Tahoma" w:hAnsi="Tahoma" w:cs="Tahoma"/>
          <w:sz w:val="20"/>
        </w:rPr>
        <w:t>Т</w:t>
      </w:r>
      <w:r w:rsidRPr="0020448E">
        <w:rPr>
          <w:rFonts w:ascii="Tahoma" w:hAnsi="Tahoma" w:cs="Tahoma"/>
          <w:sz w:val="20"/>
        </w:rPr>
        <w:t xml:space="preserve">овара, либо обеспечить, чтобы древесная упаковка и древесные крепежные материалы имели маркировку о подтверждении их обработке с нанесением обозначения НТ (тепловая обработка), МВ (обработка бромистым метилом) или </w:t>
      </w:r>
      <w:r w:rsidRPr="0020448E">
        <w:rPr>
          <w:rFonts w:ascii="Tahoma" w:hAnsi="Tahoma" w:cs="Tahoma"/>
          <w:sz w:val="20"/>
          <w:lang w:val="en-US"/>
        </w:rPr>
        <w:t>DH</w:t>
      </w:r>
      <w:r w:rsidRPr="0020448E">
        <w:rPr>
          <w:rFonts w:ascii="Tahoma" w:hAnsi="Tahoma" w:cs="Tahoma"/>
          <w:sz w:val="20"/>
        </w:rPr>
        <w:t xml:space="preserve"> (диэлектрический нагрев) и вес древесной упаковки и древесных крепежных материалов должен быть выделен отдельной строкой в упаковочных листах.</w:t>
      </w:r>
    </w:p>
    <w:p w14:paraId="51ECAF17" w14:textId="77777777" w:rsidR="00C73F15" w:rsidRPr="0020448E" w:rsidRDefault="00C73F15" w:rsidP="008045B7">
      <w:pPr>
        <w:ind w:left="851"/>
        <w:rPr>
          <w:rFonts w:ascii="Tahoma" w:hAnsi="Tahoma" w:cs="Tahoma"/>
          <w:sz w:val="20"/>
        </w:rPr>
      </w:pPr>
      <w:r w:rsidRPr="0020448E">
        <w:rPr>
          <w:rFonts w:ascii="Tahoma" w:hAnsi="Tahoma" w:cs="Tahoma"/>
          <w:sz w:val="20"/>
        </w:rPr>
        <w:t xml:space="preserve">Если </w:t>
      </w:r>
      <w:r>
        <w:rPr>
          <w:rFonts w:ascii="Tahoma" w:hAnsi="Tahoma" w:cs="Tahoma"/>
          <w:sz w:val="20"/>
        </w:rPr>
        <w:t>Т</w:t>
      </w:r>
      <w:r w:rsidRPr="0020448E">
        <w:rPr>
          <w:rFonts w:ascii="Tahoma" w:hAnsi="Tahoma" w:cs="Tahoma"/>
          <w:sz w:val="20"/>
        </w:rPr>
        <w:t xml:space="preserve">овар поставляется в контейнерах, стоимость таких контейнеров должна быть выделена в счете отдельной строкой для целей таможенного оформления, и вес таких контейнеров должен быть указан отдельной строкой в упаковочных листах. </w:t>
      </w:r>
    </w:p>
    <w:p w14:paraId="0005DB87"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В течение 24 часов с даты отгрузки </w:t>
      </w:r>
      <w:r>
        <w:rPr>
          <w:rFonts w:ascii="Tahoma" w:hAnsi="Tahoma" w:cs="Tahoma"/>
          <w:sz w:val="20"/>
        </w:rPr>
        <w:t>Т</w:t>
      </w:r>
      <w:r w:rsidRPr="0020448E">
        <w:rPr>
          <w:rFonts w:ascii="Tahoma" w:hAnsi="Tahoma" w:cs="Tahoma"/>
          <w:sz w:val="20"/>
        </w:rPr>
        <w:t>овара Поставщик обязан направить отгрузочные документы Покупателю по следующим адресам:</w:t>
      </w:r>
    </w:p>
    <w:p w14:paraId="7BC3792B"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 скан-копий отгрузочных документов по адресу электронной почты: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20448E">
        <w:rPr>
          <w:rFonts w:ascii="Tahoma" w:hAnsi="Tahoma" w:cs="Tahoma"/>
          <w:sz w:val="20"/>
        </w:rPr>
        <w:t>;</w:t>
      </w:r>
    </w:p>
    <w:p w14:paraId="150C707E" w14:textId="77777777" w:rsidR="00C73F15" w:rsidRPr="0020448E" w:rsidRDefault="00C73F15" w:rsidP="008045B7">
      <w:pPr>
        <w:tabs>
          <w:tab w:val="left" w:pos="567"/>
        </w:tabs>
        <w:ind w:left="851"/>
        <w:rPr>
          <w:rFonts w:ascii="Tahoma" w:hAnsi="Tahoma" w:cs="Tahoma"/>
          <w:sz w:val="20"/>
        </w:rPr>
      </w:pPr>
      <w:r>
        <w:rPr>
          <w:rFonts w:ascii="Tahoma" w:hAnsi="Tahoma" w:cs="Tahoma"/>
          <w:sz w:val="20"/>
        </w:rPr>
        <w:t>-</w:t>
      </w: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20448E">
        <w:rPr>
          <w:rFonts w:ascii="Tahoma" w:hAnsi="Tahoma" w:cs="Tahoma"/>
          <w:snapToGrid w:val="0"/>
          <w:sz w:val="20"/>
        </w:rPr>
        <w:t xml:space="preserve"> </w:t>
      </w:r>
      <w:r w:rsidRPr="003503D6">
        <w:rPr>
          <w:rStyle w:val="aff8"/>
          <w:rFonts w:ascii="Tahoma" w:hAnsi="Tahoma" w:cs="Tahoma"/>
          <w:snapToGrid w:val="0"/>
          <w:color w:val="FF0000"/>
          <w:sz w:val="20"/>
        </w:rPr>
        <w:footnoteReference w:id="84"/>
      </w:r>
      <w:r w:rsidRPr="0020448E">
        <w:rPr>
          <w:rFonts w:ascii="Tahoma" w:hAnsi="Tahoma" w:cs="Tahoma"/>
          <w:i/>
          <w:sz w:val="20"/>
        </w:rPr>
        <w:t xml:space="preserve">, </w:t>
      </w:r>
      <w:r w:rsidRPr="0020448E">
        <w:rPr>
          <w:rFonts w:ascii="Tahoma" w:hAnsi="Tahoma" w:cs="Tahoma"/>
          <w:sz w:val="20"/>
        </w:rPr>
        <w:t>вниманию:</w:t>
      </w:r>
      <w:r w:rsidRPr="0020448E">
        <w:rPr>
          <w:rFonts w:ascii="Tahoma" w:hAnsi="Tahoma" w:cs="Tahoma"/>
          <w:i/>
          <w:sz w:val="20"/>
        </w:rPr>
        <w:t xml:space="preserve">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20448E">
        <w:rPr>
          <w:rFonts w:ascii="Tahoma" w:hAnsi="Tahoma" w:cs="Tahoma"/>
          <w:snapToGrid w:val="0"/>
          <w:sz w:val="20"/>
        </w:rPr>
        <w:t xml:space="preserve"> </w:t>
      </w:r>
      <w:r w:rsidRPr="003503D6">
        <w:rPr>
          <w:rStyle w:val="aff8"/>
          <w:rFonts w:ascii="Tahoma" w:hAnsi="Tahoma" w:cs="Tahoma"/>
          <w:snapToGrid w:val="0"/>
          <w:color w:val="FF0000"/>
          <w:sz w:val="20"/>
        </w:rPr>
        <w:footnoteReference w:id="85"/>
      </w:r>
      <w:r w:rsidRPr="0020448E">
        <w:rPr>
          <w:rFonts w:ascii="Tahoma" w:hAnsi="Tahoma" w:cs="Tahoma"/>
          <w:sz w:val="20"/>
        </w:rPr>
        <w:t>;</w:t>
      </w:r>
    </w:p>
    <w:p w14:paraId="19445B95" w14:textId="77777777" w:rsidR="00C73F15" w:rsidRPr="0020448E" w:rsidRDefault="00C73F15" w:rsidP="008045B7">
      <w:pPr>
        <w:tabs>
          <w:tab w:val="left" w:pos="567"/>
        </w:tabs>
        <w:ind w:left="851"/>
        <w:rPr>
          <w:rFonts w:ascii="Tahoma" w:hAnsi="Tahoma" w:cs="Tahoma"/>
          <w:sz w:val="20"/>
        </w:rPr>
      </w:pPr>
      <w:r w:rsidRPr="0020448E">
        <w:rPr>
          <w:rFonts w:ascii="Tahoma" w:hAnsi="Tahoma" w:cs="Tahoma"/>
          <w:sz w:val="20"/>
        </w:rPr>
        <w:t xml:space="preserve">- комплект оригиналов отгрузочных документов в бумажном виде направляется «экспресс-почтой» в адрес: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20448E">
        <w:rPr>
          <w:rFonts w:ascii="Tahoma" w:hAnsi="Tahoma" w:cs="Tahoma"/>
          <w:snapToGrid w:val="0"/>
          <w:sz w:val="20"/>
        </w:rPr>
        <w:t xml:space="preserve"> </w:t>
      </w:r>
      <w:r w:rsidRPr="003503D6">
        <w:rPr>
          <w:rStyle w:val="aff8"/>
          <w:rFonts w:ascii="Tahoma" w:hAnsi="Tahoma" w:cs="Tahoma"/>
          <w:snapToGrid w:val="0"/>
          <w:color w:val="FF0000"/>
          <w:sz w:val="20"/>
        </w:rPr>
        <w:footnoteReference w:id="86"/>
      </w:r>
      <w:r>
        <w:rPr>
          <w:rFonts w:ascii="Tahoma" w:hAnsi="Tahoma" w:cs="Tahoma"/>
          <w:i/>
          <w:sz w:val="20"/>
        </w:rPr>
        <w:t>,</w:t>
      </w:r>
      <w:r w:rsidRPr="0020448E">
        <w:rPr>
          <w:rFonts w:ascii="Tahoma" w:hAnsi="Tahoma" w:cs="Tahoma"/>
          <w:i/>
          <w:sz w:val="20"/>
        </w:rPr>
        <w:t xml:space="preserve"> </w:t>
      </w:r>
      <w:r w:rsidRPr="0020448E">
        <w:rPr>
          <w:rFonts w:ascii="Tahoma" w:hAnsi="Tahoma" w:cs="Tahoma"/>
          <w:sz w:val="20"/>
        </w:rPr>
        <w:t xml:space="preserve">вниманию: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20448E">
        <w:rPr>
          <w:rFonts w:ascii="Tahoma" w:hAnsi="Tahoma" w:cs="Tahoma"/>
          <w:snapToGrid w:val="0"/>
          <w:sz w:val="20"/>
        </w:rPr>
        <w:t xml:space="preserve"> </w:t>
      </w:r>
      <w:r w:rsidRPr="003503D6">
        <w:rPr>
          <w:rStyle w:val="aff8"/>
          <w:rFonts w:ascii="Tahoma" w:hAnsi="Tahoma" w:cs="Tahoma"/>
          <w:snapToGrid w:val="0"/>
          <w:color w:val="FF0000"/>
          <w:sz w:val="20"/>
        </w:rPr>
        <w:footnoteReference w:id="87"/>
      </w:r>
      <w:r w:rsidRPr="0020448E">
        <w:rPr>
          <w:rFonts w:ascii="Tahoma" w:hAnsi="Tahoma" w:cs="Tahoma"/>
          <w:sz w:val="20"/>
        </w:rPr>
        <w:t>;</w:t>
      </w:r>
    </w:p>
    <w:p w14:paraId="6E7A1361" w14:textId="10EF6D43" w:rsidR="00C73F15" w:rsidRDefault="00C73F15" w:rsidP="008045B7">
      <w:pPr>
        <w:tabs>
          <w:tab w:val="left" w:pos="567"/>
        </w:tabs>
        <w:ind w:left="851"/>
        <w:rPr>
          <w:ins w:id="171" w:author="Меньшикова Алина Сергеевна" w:date="2025-09-08T14:10:00Z"/>
          <w:rFonts w:ascii="Tahoma" w:hAnsi="Tahoma" w:cs="Tahoma"/>
          <w:color w:val="FF0000"/>
          <w:sz w:val="20"/>
        </w:rPr>
      </w:pPr>
      <w:r w:rsidRPr="0020448E">
        <w:rPr>
          <w:rFonts w:ascii="Tahoma" w:hAnsi="Tahoma" w:cs="Tahoma"/>
          <w:sz w:val="20"/>
        </w:rPr>
        <w:t xml:space="preserve">Все вопросы, связанные с оформлением отгрузочных документов и иных документов, </w:t>
      </w:r>
      <w:r w:rsidRPr="006C7FB6">
        <w:rPr>
          <w:rFonts w:ascii="Tahoma" w:hAnsi="Tahoma" w:cs="Tahoma"/>
          <w:sz w:val="20"/>
        </w:rPr>
        <w:t>указанных в настоящем разделе, должны решаться в строгом соответствии с инструкциями Покупателя</w:t>
      </w:r>
      <w:proofErr w:type="gramStart"/>
      <w:r w:rsidRPr="006C7FB6">
        <w:rPr>
          <w:rFonts w:ascii="Tahoma" w:hAnsi="Tahoma" w:cs="Tahoma"/>
          <w:sz w:val="20"/>
        </w:rPr>
        <w:t xml:space="preserve">. </w:t>
      </w:r>
      <w:r w:rsidRPr="006C7FB6">
        <w:rPr>
          <w:rFonts w:ascii="Tahoma" w:hAnsi="Tahoma" w:cs="Tahoma"/>
          <w:color w:val="FF0000"/>
          <w:sz w:val="20"/>
        </w:rPr>
        <w:t>]</w:t>
      </w:r>
      <w:proofErr w:type="gramEnd"/>
      <w:r w:rsidRPr="006C7FB6">
        <w:rPr>
          <w:rFonts w:ascii="Tahoma" w:hAnsi="Tahoma" w:cs="Tahoma"/>
          <w:color w:val="FF0000"/>
          <w:sz w:val="20"/>
        </w:rPr>
        <w:t xml:space="preserve"> </w:t>
      </w:r>
      <w:r w:rsidRPr="006C7FB6">
        <w:rPr>
          <w:rStyle w:val="aff8"/>
          <w:rFonts w:ascii="Tahoma" w:hAnsi="Tahoma" w:cs="Tahoma"/>
          <w:color w:val="FF0000"/>
          <w:sz w:val="20"/>
        </w:rPr>
        <w:footnoteReference w:id="88"/>
      </w:r>
    </w:p>
    <w:p w14:paraId="4FB09D30" w14:textId="3BAA8F8C" w:rsidR="005569D2" w:rsidRDefault="005569D2">
      <w:pPr>
        <w:pStyle w:val="affffffff7"/>
        <w:numPr>
          <w:ilvl w:val="1"/>
          <w:numId w:val="26"/>
        </w:numPr>
        <w:spacing w:after="120"/>
        <w:ind w:left="851" w:hanging="851"/>
        <w:rPr>
          <w:ins w:id="172" w:author="Меньшикова Алина Сергеевна" w:date="2025-09-08T14:28:00Z"/>
        </w:rPr>
        <w:pPrChange w:id="173" w:author="Меньшикова Алина Сергеевна" w:date="2025-09-08T16:07:00Z">
          <w:pPr>
            <w:tabs>
              <w:tab w:val="left" w:pos="567"/>
            </w:tabs>
            <w:ind w:left="851"/>
          </w:pPr>
        </w:pPrChange>
      </w:pPr>
      <w:proofErr w:type="gramStart"/>
      <w:ins w:id="174" w:author="Меньшикова Алина Сергеевна" w:date="2025-09-08T14:28:00Z">
        <w:r w:rsidRPr="003A556C">
          <w:rPr>
            <w:b/>
            <w:color w:val="FF0000"/>
            <w:rPrChange w:id="175" w:author="Меньшикова Алина Сергеевна" w:date="2025-09-08T16:12:00Z">
              <w:rPr>
                <w:color w:val="FF0000"/>
              </w:rPr>
            </w:rPrChange>
          </w:rPr>
          <w:t>[</w:t>
        </w:r>
      </w:ins>
      <w:ins w:id="176" w:author="Меньшикова Алина Сергеевна" w:date="2025-09-08T16:12:00Z">
        <w:r w:rsidR="003A556C">
          <w:t xml:space="preserve"> </w:t>
        </w:r>
      </w:ins>
      <w:ins w:id="177" w:author="Меньшикова Алина Сергеевна" w:date="2025-09-08T14:26:00Z">
        <w:r w:rsidR="00186B14">
          <w:t>Срок</w:t>
        </w:r>
        <w:proofErr w:type="gramEnd"/>
        <w:r w:rsidR="00186B14">
          <w:t xml:space="preserve"> годности Товара устанавливается в пределах срока годности, указанного производителем на упаковке То</w:t>
        </w:r>
        <w:r w:rsidR="00387927">
          <w:t xml:space="preserve">вара. Остаточный срок годности </w:t>
        </w:r>
      </w:ins>
      <w:ins w:id="178" w:author="Меньшикова Алина Сергеевна" w:date="2025-09-08T16:13:00Z">
        <w:r w:rsidR="00387927">
          <w:t>Т</w:t>
        </w:r>
      </w:ins>
      <w:ins w:id="179" w:author="Меньшикова Алина Сергеевна" w:date="2025-09-08T14:26:00Z">
        <w:r w:rsidR="00186B14">
          <w:t>овара должен составлять не менее 60% от срока годности, установленного производителем</w:t>
        </w:r>
      </w:ins>
      <w:ins w:id="180" w:author="Меньшикова Алина Сергеевна" w:date="2025-09-08T14:28:00Z">
        <w:r>
          <w:t>.</w:t>
        </w:r>
      </w:ins>
      <w:ins w:id="181" w:author="Меньшикова Алина Сергеевна" w:date="2025-09-08T14:26:00Z">
        <w:r w:rsidR="00186B14">
          <w:t xml:space="preserve"> </w:t>
        </w:r>
      </w:ins>
    </w:p>
    <w:p w14:paraId="409EEEBE" w14:textId="7BD2F01C" w:rsidR="008E2C4B" w:rsidRPr="008E2C4B" w:rsidRDefault="00186B14">
      <w:pPr>
        <w:pStyle w:val="affffffff7"/>
        <w:spacing w:after="120"/>
        <w:ind w:firstLine="0"/>
        <w:rPr>
          <w:ins w:id="182" w:author="Меньшикова Алина Сергеевна" w:date="2025-09-08T14:22:00Z"/>
          <w:rPrChange w:id="183" w:author="Меньшикова Алина Сергеевна" w:date="2025-09-08T14:22:00Z">
            <w:rPr>
              <w:ins w:id="184" w:author="Меньшикова Алина Сергеевна" w:date="2025-09-08T14:22:00Z"/>
              <w:color w:val="FF0000"/>
            </w:rPr>
          </w:rPrChange>
        </w:rPr>
        <w:pPrChange w:id="185" w:author="Меньшикова Алина Сергеевна" w:date="2025-09-08T14:27:00Z">
          <w:pPr>
            <w:tabs>
              <w:tab w:val="left" w:pos="567"/>
            </w:tabs>
            <w:ind w:left="851"/>
          </w:pPr>
        </w:pPrChange>
      </w:pPr>
      <w:ins w:id="186" w:author="Меньшикова Алина Сергеевна" w:date="2025-09-08T14:26:00Z">
        <w:r>
          <w:t xml:space="preserve">Продукция приобретается в целях использования для </w:t>
        </w:r>
      </w:ins>
      <w:ins w:id="187" w:author="Меньшикова Алина Сергеевна" w:date="2025-09-08T16:03:00Z">
        <w:r w:rsidR="004C6EF7">
          <w:t>оказания услуг общественного питания</w:t>
        </w:r>
      </w:ins>
      <w:ins w:id="188" w:author="Меньшикова Алина Сергеевна" w:date="2025-09-08T14:26:00Z">
        <w:r>
          <w:t>.</w:t>
        </w:r>
      </w:ins>
    </w:p>
    <w:p w14:paraId="4422891E" w14:textId="77777777" w:rsidR="005E704C" w:rsidRDefault="002965F9">
      <w:pPr>
        <w:pStyle w:val="affffffff7"/>
        <w:spacing w:after="120"/>
        <w:ind w:firstLine="0"/>
        <w:rPr>
          <w:ins w:id="189" w:author="Меньшикова Алина Сергеевна" w:date="2025-09-08T16:07:00Z"/>
          <w:color w:val="FF0000"/>
        </w:rPr>
        <w:pPrChange w:id="190" w:author="Меньшикова Алина Сергеевна" w:date="2025-09-08T14:22:00Z">
          <w:pPr>
            <w:tabs>
              <w:tab w:val="left" w:pos="567"/>
            </w:tabs>
            <w:ind w:left="851"/>
          </w:pPr>
        </w:pPrChange>
      </w:pPr>
      <w:ins w:id="191" w:author="Меньшикова Алина Сергеевна" w:date="2025-09-08T14:11:00Z">
        <w:r>
          <w:t>П</w:t>
        </w:r>
      </w:ins>
      <w:ins w:id="192" w:author="Меньшикова Алина Сергеевна" w:date="2025-09-08T14:12:00Z">
        <w:r>
          <w:t>оставщик обязан поставить Товар</w:t>
        </w:r>
      </w:ins>
      <w:ins w:id="193" w:author="Меньшикова Алина Сергеевна" w:date="2025-09-08T14:14:00Z">
        <w:r w:rsidR="00E77623">
          <w:t xml:space="preserve"> в таре и упаковке, обеспечивающ</w:t>
        </w:r>
        <w:r w:rsidR="00926FED">
          <w:t xml:space="preserve">ей </w:t>
        </w:r>
      </w:ins>
      <w:ins w:id="194" w:author="Меньшикова Алина Сергеевна" w:date="2025-09-08T14:15:00Z">
        <w:r w:rsidR="00926FED">
          <w:t xml:space="preserve">его </w:t>
        </w:r>
      </w:ins>
      <w:ins w:id="195" w:author="Меньшикова Алина Сергеевна" w:date="2025-09-08T14:14:00Z">
        <w:r w:rsidR="00926FED">
          <w:t>сохранность</w:t>
        </w:r>
      </w:ins>
      <w:ins w:id="196" w:author="Меньшикова Алина Сергеевна" w:date="2025-09-08T14:12:00Z">
        <w:r>
          <w:t xml:space="preserve"> в специально оборудованном транспорте</w:t>
        </w:r>
        <w:r w:rsidR="00E924A3">
          <w:t>, предназначенном для перевозки продуктов питания, при наличии санитарного паспорта</w:t>
        </w:r>
      </w:ins>
      <w:ins w:id="197" w:author="Меньшикова Алина Сергеевна" w:date="2025-09-08T14:13:00Z">
        <w:r w:rsidR="00E924A3">
          <w:rPr>
            <w:color w:val="FF0000"/>
          </w:rPr>
          <w:t>.</w:t>
        </w:r>
        <w:r w:rsidR="00E924A3" w:rsidRPr="00E924A3">
          <w:rPr>
            <w:color w:val="FF0000"/>
          </w:rPr>
          <w:t xml:space="preserve"> </w:t>
        </w:r>
      </w:ins>
    </w:p>
    <w:p w14:paraId="7BF32108" w14:textId="77777777" w:rsidR="005E704C" w:rsidRDefault="005E704C">
      <w:pPr>
        <w:pStyle w:val="affffffff7"/>
        <w:spacing w:after="120"/>
        <w:ind w:firstLine="0"/>
        <w:rPr>
          <w:ins w:id="198" w:author="Меньшикова Алина Сергеевна" w:date="2025-09-08T16:07:00Z"/>
        </w:rPr>
        <w:pPrChange w:id="199" w:author="Меньшикова Алина Сергеевна" w:date="2025-09-08T16:12:00Z">
          <w:pPr>
            <w:pStyle w:val="affffffff7"/>
            <w:numPr>
              <w:ilvl w:val="1"/>
              <w:numId w:val="26"/>
            </w:numPr>
            <w:tabs>
              <w:tab w:val="num" w:pos="2552"/>
            </w:tabs>
            <w:spacing w:after="120"/>
            <w:ind w:left="1985" w:firstLine="0"/>
          </w:pPr>
        </w:pPrChange>
      </w:pPr>
      <w:ins w:id="200" w:author="Меньшикова Алина Сергеевна" w:date="2025-09-08T16:07:00Z">
        <w:r>
          <w:rPr>
            <w:color w:val="FF0000"/>
          </w:rPr>
          <w:t>Оборотная</w:t>
        </w:r>
        <w:r>
          <w:t xml:space="preserve">/возвратная тара (далее - «оборотная тара») подлежит возврату Поставщику, если выделяется Поставщиком отдельной строкой в универсальных передаточных документах (УПД). </w:t>
        </w:r>
      </w:ins>
    </w:p>
    <w:p w14:paraId="124C7113" w14:textId="77777777" w:rsidR="005E704C" w:rsidRDefault="005E704C">
      <w:pPr>
        <w:pStyle w:val="affffffff7"/>
        <w:spacing w:after="120"/>
        <w:ind w:firstLine="0"/>
        <w:rPr>
          <w:ins w:id="201" w:author="Меньшикова Алина Сергеевна" w:date="2025-09-08T16:07:00Z"/>
        </w:rPr>
        <w:pPrChange w:id="202" w:author="Меньшикова Алина Сергеевна" w:date="2025-09-08T16:07:00Z">
          <w:pPr>
            <w:tabs>
              <w:tab w:val="left" w:pos="567"/>
            </w:tabs>
            <w:ind w:left="851"/>
          </w:pPr>
        </w:pPrChange>
      </w:pPr>
      <w:ins w:id="203" w:author="Меньшикова Алина Сергеевна" w:date="2025-09-08T16:07:00Z">
        <w:r>
          <w:t xml:space="preserve">Расходы по возврату оборотной тары несет Поставщик. Покупатель имеет право отказаться от приемки Товара, поставленного в таре, не пригодной к использованию или со значительными повреждениями. Оборотная тара передается Покупателю одновременно с передачей Товара, при этом количество оборотной тары указывается отдельной строкой в УПД. Сведения о количестве принятой оборотной тары Покупатель указывает в УПД. </w:t>
        </w:r>
      </w:ins>
    </w:p>
    <w:p w14:paraId="35DAB6D8" w14:textId="38F79457" w:rsidR="005E704C" w:rsidRDefault="005E704C">
      <w:pPr>
        <w:pStyle w:val="affffffff7"/>
        <w:spacing w:after="120"/>
        <w:ind w:firstLine="0"/>
        <w:rPr>
          <w:ins w:id="204" w:author="Меньшикова Алина Сергеевна" w:date="2025-09-08T16:08:00Z"/>
        </w:rPr>
        <w:pPrChange w:id="205" w:author="Меньшикова Алина Сергеевна" w:date="2025-09-08T16:07:00Z">
          <w:pPr>
            <w:tabs>
              <w:tab w:val="left" w:pos="567"/>
            </w:tabs>
            <w:ind w:left="851"/>
          </w:pPr>
        </w:pPrChange>
      </w:pPr>
      <w:proofErr w:type="gramStart"/>
      <w:ins w:id="206" w:author="Меньшикова Алина Сергеевна" w:date="2025-09-08T16:07:00Z">
        <w:r w:rsidRPr="003A556C">
          <w:rPr>
            <w:color w:val="FF0000"/>
          </w:rPr>
          <w:t>[</w:t>
        </w:r>
      </w:ins>
      <w:ins w:id="207" w:author="Меньшикова Алина Сергеевна" w:date="2025-09-08T16:12:00Z">
        <w:r w:rsidR="003A556C">
          <w:rPr>
            <w:color w:val="FF0000"/>
          </w:rPr>
          <w:t xml:space="preserve"> </w:t>
        </w:r>
      </w:ins>
      <w:ins w:id="208" w:author="Меньшикова Алина Сергеевна" w:date="2025-09-08T16:07:00Z">
        <w:r>
          <w:t>Производя</w:t>
        </w:r>
        <w:proofErr w:type="gramEnd"/>
        <w:r>
          <w:t xml:space="preserve"> отгрузку партии алкогольной продукции, Поставщик фиксирует </w:t>
        </w:r>
      </w:ins>
      <w:ins w:id="209" w:author="Меньшикова Алина Сергеевна" w:date="2025-09-08T16:08:00Z">
        <w:r>
          <w:t>Товарную накладную</w:t>
        </w:r>
      </w:ins>
      <w:ins w:id="210" w:author="Меньшикова Алина Сергеевна" w:date="2025-09-08T16:07:00Z">
        <w:r>
          <w:t xml:space="preserve"> на поставляемый товар в ЕГАИС. После получения </w:t>
        </w:r>
      </w:ins>
      <w:ins w:id="211" w:author="Меньшикова Алина Сергеевна" w:date="2025-09-08T16:12:00Z">
        <w:r w:rsidR="00387927">
          <w:t>Т</w:t>
        </w:r>
      </w:ins>
      <w:ins w:id="212" w:author="Меньшикова Алина Сергеевна" w:date="2025-09-08T16:07:00Z">
        <w:r>
          <w:t>овара и Т</w:t>
        </w:r>
      </w:ins>
      <w:ins w:id="213" w:author="Меньшикова Алина Сергеевна" w:date="2025-09-08T16:08:00Z">
        <w:r>
          <w:t>оварной накладной</w:t>
        </w:r>
      </w:ins>
      <w:ins w:id="214" w:author="Меньшикова Алина Сергеевна" w:date="2025-09-08T16:07:00Z">
        <w:r>
          <w:t xml:space="preserve"> Покупатель осуществляет сверку информации, отраженной в </w:t>
        </w:r>
      </w:ins>
      <w:ins w:id="215" w:author="Меньшикова Алина Сергеевна" w:date="2025-09-08T16:08:00Z">
        <w:r>
          <w:t>Товарной накладной</w:t>
        </w:r>
      </w:ins>
      <w:ins w:id="216" w:author="Меньшикова Алина Сергеевна" w:date="2025-09-08T16:07:00Z">
        <w:r>
          <w:t>, с фактически поступившим товаром.</w:t>
        </w:r>
      </w:ins>
    </w:p>
    <w:p w14:paraId="24070B7F" w14:textId="52E16584" w:rsidR="003A556C" w:rsidRDefault="00C45D20">
      <w:pPr>
        <w:pStyle w:val="affffffff7"/>
        <w:spacing w:after="120"/>
        <w:ind w:firstLine="0"/>
        <w:rPr>
          <w:ins w:id="217" w:author="Меньшикова Алина Сергеевна" w:date="2025-09-08T16:12:00Z"/>
          <w:color w:val="FF0000"/>
        </w:rPr>
        <w:pPrChange w:id="218" w:author="Меньшикова Алина Сергеевна" w:date="2025-09-08T16:07:00Z">
          <w:pPr>
            <w:tabs>
              <w:tab w:val="left" w:pos="567"/>
            </w:tabs>
            <w:ind w:left="851"/>
          </w:pPr>
        </w:pPrChange>
      </w:pPr>
      <w:ins w:id="219" w:author="Меньшикова Алина Сергеевна" w:date="2025-09-08T16:09:00Z">
        <w:r>
          <w:t xml:space="preserve">Если несоответствия выявлены при приемке товара, Покупатель обязан сделать соответствующую отметку о составлении Акта в Товарной Накладной и отразить Акт в ЕГАИС в сроки, установленные действующим законодательством. Поставщик, при получении в ЕГАИС информации о составленном Покупателем Акте, обязан принять, либо отклонить такой акт, о чем Поставщик вносит соответствующую отметку в ЕГАИС. Если выявлены несоответствия по качеству в течение срока хранения, возврат </w:t>
        </w:r>
      </w:ins>
      <w:ins w:id="220" w:author="Меньшикова Алина Сергеевна" w:date="2025-09-08T16:13:00Z">
        <w:r w:rsidR="00387927">
          <w:t>Т</w:t>
        </w:r>
      </w:ins>
      <w:ins w:id="221" w:author="Меньшикова Алина Сергеевна" w:date="2025-09-08T16:09:00Z">
        <w:r>
          <w:t>овара должен быть оформлен Покупателем путем составления: акта о недостатках, товарной накладной и счет-фактурой на возврат; копией Т</w:t>
        </w:r>
      </w:ins>
      <w:ins w:id="222" w:author="Меньшикова Алина Сергеевна" w:date="2025-09-08T16:10:00Z">
        <w:r w:rsidR="00B83B1A">
          <w:t>оварной накладной</w:t>
        </w:r>
      </w:ins>
      <w:ins w:id="223" w:author="Меньшикова Алина Сергеевна" w:date="2025-09-08T16:09:00Z">
        <w:r>
          <w:t xml:space="preserve"> Поставщика, по которой </w:t>
        </w:r>
      </w:ins>
      <w:ins w:id="224" w:author="Меньшикова Алина Сергеевна" w:date="2025-09-08T16:13:00Z">
        <w:r w:rsidR="00387927">
          <w:t>Т</w:t>
        </w:r>
      </w:ins>
      <w:ins w:id="225" w:author="Меньшикова Алина Сергеевна" w:date="2025-09-08T16:09:00Z">
        <w:r>
          <w:t>овар был приобретен. Факта возврата также должен быть отражен Покупателем в ЕГАИС.</w:t>
        </w:r>
      </w:ins>
      <w:ins w:id="226" w:author="Меньшикова Алина Сергеевна" w:date="2025-09-08T16:11:00Z">
        <w:r w:rsidR="003A556C" w:rsidRPr="003A556C">
          <w:rPr>
            <w:color w:val="FF0000"/>
          </w:rPr>
          <w:t xml:space="preserve"> ]</w:t>
        </w:r>
        <w:r w:rsidR="003A556C">
          <w:rPr>
            <w:rStyle w:val="aff8"/>
            <w:color w:val="FF0000"/>
          </w:rPr>
          <w:footnoteReference w:id="89"/>
        </w:r>
        <w:r w:rsidR="003A556C">
          <w:rPr>
            <w:color w:val="FF0000"/>
          </w:rPr>
          <w:t xml:space="preserve"> </w:t>
        </w:r>
      </w:ins>
    </w:p>
    <w:p w14:paraId="4C3F54DE" w14:textId="354E9DC3" w:rsidR="0073722F" w:rsidRPr="006C7FB6" w:rsidRDefault="00E924A3">
      <w:pPr>
        <w:pStyle w:val="affffffff7"/>
        <w:spacing w:after="120"/>
        <w:ind w:firstLine="0"/>
        <w:pPrChange w:id="229" w:author="Меньшикова Алина Сергеевна" w:date="2025-09-08T16:07:00Z">
          <w:pPr>
            <w:tabs>
              <w:tab w:val="left" w:pos="567"/>
            </w:tabs>
            <w:ind w:left="851"/>
          </w:pPr>
        </w:pPrChange>
      </w:pPr>
      <w:ins w:id="230" w:author="Меньшикова Алина Сергеевна" w:date="2025-09-08T14:13:00Z">
        <w:r w:rsidRPr="003A556C">
          <w:rPr>
            <w:b/>
            <w:color w:val="FF0000"/>
            <w:rPrChange w:id="231" w:author="Меньшикова Алина Сергеевна" w:date="2025-09-08T16:12:00Z">
              <w:rPr>
                <w:color w:val="FF0000"/>
              </w:rPr>
            </w:rPrChange>
          </w:rPr>
          <w:t>]</w:t>
        </w:r>
        <w:r>
          <w:rPr>
            <w:rStyle w:val="aff8"/>
            <w:color w:val="FF0000"/>
          </w:rPr>
          <w:footnoteReference w:id="90"/>
        </w:r>
      </w:ins>
    </w:p>
    <w:p w14:paraId="3E913833" w14:textId="77777777" w:rsidR="0083523F" w:rsidRDefault="0083523F" w:rsidP="008045B7">
      <w:pPr>
        <w:pStyle w:val="affffffff5"/>
        <w:numPr>
          <w:ilvl w:val="0"/>
          <w:numId w:val="26"/>
        </w:numPr>
        <w:tabs>
          <w:tab w:val="clear" w:pos="6805"/>
          <w:tab w:val="num" w:pos="851"/>
        </w:tabs>
        <w:ind w:left="851" w:hanging="851"/>
      </w:pPr>
      <w:r w:rsidRPr="0046405C">
        <w:t>ФОРМЫ ДОКУМЕНТОВ</w:t>
      </w:r>
    </w:p>
    <w:tbl>
      <w:tblPr>
        <w:tblStyle w:val="af2"/>
        <w:tblW w:w="9072" w:type="dxa"/>
        <w:tblInd w:w="846" w:type="dxa"/>
        <w:tblLook w:val="04A0" w:firstRow="1" w:lastRow="0" w:firstColumn="1" w:lastColumn="0" w:noHBand="0" w:noVBand="1"/>
      </w:tblPr>
      <w:tblGrid>
        <w:gridCol w:w="4252"/>
        <w:gridCol w:w="4820"/>
      </w:tblGrid>
      <w:tr w:rsidR="0083523F" w:rsidRPr="0046405C" w14:paraId="093DDC40" w14:textId="77777777" w:rsidTr="00B23887">
        <w:tc>
          <w:tcPr>
            <w:tcW w:w="4252" w:type="dxa"/>
            <w:shd w:val="clear" w:color="auto" w:fill="F2F2F2" w:themeFill="background1" w:themeFillShade="F2"/>
            <w:vAlign w:val="center"/>
          </w:tcPr>
          <w:p w14:paraId="6425E041"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14:paraId="1C1914C0"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По какой форме составляется</w:t>
            </w:r>
          </w:p>
        </w:tc>
      </w:tr>
      <w:tr w:rsidR="0083523F" w:rsidRPr="0046405C" w14:paraId="4F4A62DB" w14:textId="77777777" w:rsidTr="005438B4">
        <w:tc>
          <w:tcPr>
            <w:tcW w:w="4252" w:type="dxa"/>
          </w:tcPr>
          <w:p w14:paraId="25373634" w14:textId="77777777" w:rsidR="0083523F" w:rsidRPr="00745F2A"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Pr>
                <w:rFonts w:ascii="Tahoma" w:eastAsiaTheme="minorHAnsi" w:hAnsi="Tahoma" w:cs="Tahoma"/>
                <w:lang w:eastAsia="en-US"/>
              </w:rPr>
              <w:t>Товарная накладная</w:t>
            </w:r>
          </w:p>
        </w:tc>
        <w:tc>
          <w:tcPr>
            <w:tcW w:w="4820" w:type="dxa"/>
          </w:tcPr>
          <w:p w14:paraId="52273026" w14:textId="2B86B1BE" w:rsidR="0083523F"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Товарная накладная </w:t>
            </w:r>
            <w:r w:rsidRPr="00E36482">
              <w:rPr>
                <w:rFonts w:ascii="Tahoma" w:eastAsiaTheme="minorHAnsi" w:hAnsi="Tahoma" w:cs="Tahoma"/>
                <w:lang w:eastAsia="en-US"/>
              </w:rPr>
              <w:t>НН.ТОРГ-12.1</w:t>
            </w:r>
          </w:p>
          <w:p w14:paraId="446EF1AE" w14:textId="77777777" w:rsidR="00733D47" w:rsidRPr="001F73FF" w:rsidRDefault="00733D47"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1F73FF">
              <w:rPr>
                <w:rFonts w:ascii="Tahoma" w:eastAsiaTheme="minorHAnsi" w:hAnsi="Tahoma" w:cs="Tahoma"/>
                <w:lang w:eastAsia="en-US"/>
              </w:rPr>
              <w:t>/</w:t>
            </w:r>
          </w:p>
          <w:p w14:paraId="2F46EEF8" w14:textId="7B4E31A6" w:rsidR="00733D47" w:rsidRPr="00887B74" w:rsidRDefault="00733D47">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24F9">
              <w:rPr>
                <w:rFonts w:ascii="Tahoma" w:eastAsiaTheme="minorHAnsi" w:hAnsi="Tahoma" w:cs="Tahoma"/>
                <w:lang w:eastAsia="en-US"/>
              </w:rPr>
              <w:t>Универсальный передаточный документ</w:t>
            </w:r>
            <w:r w:rsidR="002A24F9" w:rsidRPr="002A24F9">
              <w:rPr>
                <w:rFonts w:ascii="Tahoma" w:eastAsiaTheme="minorHAnsi" w:hAnsi="Tahoma" w:cs="Tahoma"/>
                <w:lang w:eastAsia="en-US"/>
              </w:rPr>
              <w:t xml:space="preserve"> </w:t>
            </w:r>
          </w:p>
        </w:tc>
      </w:tr>
    </w:tbl>
    <w:p w14:paraId="7710C609" w14:textId="77777777" w:rsidR="0083523F" w:rsidRPr="0046405C" w:rsidRDefault="0083523F" w:rsidP="008045B7">
      <w:pPr>
        <w:pStyle w:val="affffffff5"/>
        <w:numPr>
          <w:ilvl w:val="0"/>
          <w:numId w:val="26"/>
        </w:numPr>
        <w:tabs>
          <w:tab w:val="clear" w:pos="6805"/>
          <w:tab w:val="num" w:pos="851"/>
        </w:tabs>
        <w:ind w:left="851" w:hanging="851"/>
      </w:pPr>
      <w:r w:rsidRPr="0046405C">
        <w:t>ПОДСУДНОСТЬ</w:t>
      </w:r>
    </w:p>
    <w:p w14:paraId="598A45F9" w14:textId="77777777" w:rsidR="0083523F" w:rsidRDefault="0083523F" w:rsidP="0083523F">
      <w:pPr>
        <w:pStyle w:val="affffffff"/>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2A24F9">
        <w:rPr>
          <w:rStyle w:val="aff8"/>
          <w:color w:val="FF0000"/>
        </w:rPr>
        <w:footnoteReference w:id="91"/>
      </w:r>
      <w:r w:rsidR="006E6B6D">
        <w:t xml:space="preserve"> </w:t>
      </w:r>
      <w:r w:rsidRPr="007F26A6">
        <w:rPr>
          <w:color w:val="FF0000"/>
        </w:rPr>
        <w:t>]</w:t>
      </w:r>
      <w:r w:rsidRPr="0046405C">
        <w:t>.</w:t>
      </w:r>
    </w:p>
    <w:p w14:paraId="28AB414B" w14:textId="77777777" w:rsidR="0083523F" w:rsidRPr="0005793C" w:rsidRDefault="0083523F" w:rsidP="008045B7">
      <w:pPr>
        <w:pStyle w:val="affffffff5"/>
        <w:numPr>
          <w:ilvl w:val="0"/>
          <w:numId w:val="26"/>
        </w:numPr>
        <w:tabs>
          <w:tab w:val="clear" w:pos="6805"/>
          <w:tab w:val="num" w:pos="851"/>
        </w:tabs>
        <w:ind w:left="851" w:hanging="851"/>
      </w:pPr>
      <w:r w:rsidRPr="0005793C">
        <w:t xml:space="preserve">ЗАВЕРЕНИЯ О ПОДЛИННОСТИ </w:t>
      </w:r>
      <w:r>
        <w:t xml:space="preserve">РАНЕЕ ПЕРЕДАННЫХ </w:t>
      </w:r>
      <w:r w:rsidRPr="0005793C">
        <w:t>ДОКУМЕНТОВ</w:t>
      </w:r>
    </w:p>
    <w:p w14:paraId="4CF499EF" w14:textId="77777777" w:rsidR="0083523F" w:rsidRDefault="002A24F9" w:rsidP="0083523F">
      <w:pPr>
        <w:pStyle w:val="affffffff"/>
      </w:pPr>
      <w:r>
        <w:t>Поставщик</w:t>
      </w:r>
      <w:r w:rsidR="0083523F"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83523F">
        <w:t> </w:t>
      </w:r>
      <w:r w:rsidR="0083523F" w:rsidRPr="0005793C">
        <w:t>п., которые были направлены по электронной почте (</w:t>
      </w:r>
      <w:r w:rsidR="0083523F" w:rsidRPr="007F26A6">
        <w:rPr>
          <w:color w:val="FF0000"/>
        </w:rPr>
        <w:t>[</w:t>
      </w:r>
      <w:r w:rsidR="0083523F">
        <w:t xml:space="preserve"> </w:t>
      </w:r>
      <w:r w:rsidR="0083523F" w:rsidRPr="0005793C">
        <w:t>с любого адреса домена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05793C">
        <w:t>,</w:t>
      </w:r>
      <w:r w:rsidR="0083523F" w:rsidRPr="007F26A6">
        <w:rPr>
          <w:color w:val="FF0000"/>
        </w:rPr>
        <w:t>]</w:t>
      </w:r>
      <w:r w:rsidR="0083523F" w:rsidRPr="0005793C">
        <w:t xml:space="preserve"> </w:t>
      </w:r>
      <w:r w:rsidR="0083523F" w:rsidRPr="007F26A6">
        <w:rPr>
          <w:color w:val="FF0000"/>
        </w:rPr>
        <w:t>[</w:t>
      </w:r>
      <w:r w:rsidR="0083523F" w:rsidRPr="0005793C">
        <w:t xml:space="preserve">с адресов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305123">
        <w:t>.</w:t>
      </w:r>
      <w:r w:rsidR="0083523F" w:rsidRPr="007F26A6">
        <w:rPr>
          <w:color w:val="FF0000"/>
        </w:rPr>
        <w:t>[</w:t>
      </w:r>
      <w:r w:rsidR="0083523F" w:rsidRPr="0046405C">
        <w:t>•</w:t>
      </w:r>
      <w:r w:rsidR="0083523F" w:rsidRPr="007F26A6">
        <w:rPr>
          <w:color w:val="FF0000"/>
        </w:rPr>
        <w:t>]]</w:t>
      </w:r>
      <w:r w:rsidR="0083523F">
        <w:t xml:space="preserve"> </w:t>
      </w:r>
      <w:r w:rsidR="0083523F" w:rsidRPr="0005793C">
        <w:rPr>
          <w:color w:val="FF0000"/>
          <w:vertAlign w:val="superscript"/>
        </w:rPr>
        <w:footnoteReference w:id="92"/>
      </w:r>
      <w:r w:rsidR="0083523F" w:rsidRPr="0005793C">
        <w:t>), соответствуют подлинникам документов/соответствует действительности.</w:t>
      </w:r>
    </w:p>
    <w:p w14:paraId="5EC24ECC" w14:textId="77777777" w:rsidR="0083523F" w:rsidRPr="0005793C" w:rsidRDefault="0083523F" w:rsidP="0083523F">
      <w:pPr>
        <w:pStyle w:val="affffffff"/>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F55D44E" w14:textId="222A274E" w:rsidR="0083523F" w:rsidRPr="0005793C" w:rsidRDefault="0083523F" w:rsidP="0083523F">
      <w:pPr>
        <w:pStyle w:val="affffffff"/>
        <w:rPr>
          <w:bCs/>
        </w:rPr>
      </w:pPr>
      <w:r w:rsidRPr="007F26A6">
        <w:rPr>
          <w:color w:val="FF0000"/>
        </w:rPr>
        <w:t>[</w:t>
      </w:r>
      <w:r>
        <w:t xml:space="preserve"> </w:t>
      </w:r>
      <w:r w:rsidRPr="0005793C">
        <w:t xml:space="preserve">Документы </w:t>
      </w:r>
      <w:r w:rsidR="002A24F9">
        <w:t>По</w:t>
      </w:r>
      <w:r w:rsidR="00CE46F0">
        <w:t>купателя</w:t>
      </w:r>
      <w:r w:rsidRPr="0005793C">
        <w:t xml:space="preserve"> размещены на официальном сайте по адресу: </w:t>
      </w:r>
      <w:hyperlink r:id="rId13" w:history="1">
        <w:r w:rsidRPr="0005793C">
          <w:t>https://www.nornickel.ru</w:t>
        </w:r>
      </w:hyperlink>
      <w:r w:rsidRPr="0005793C">
        <w:t>.</w:t>
      </w:r>
      <w:r>
        <w:t xml:space="preserve"> </w:t>
      </w:r>
      <w:r w:rsidRPr="007F26A6">
        <w:rPr>
          <w:color w:val="FF0000"/>
        </w:rPr>
        <w:t>]</w:t>
      </w:r>
      <w:r w:rsidRPr="000117B6">
        <w:rPr>
          <w:color w:val="FF0000"/>
          <w:vertAlign w:val="superscript"/>
        </w:rPr>
        <w:t xml:space="preserve"> </w:t>
      </w:r>
      <w:r w:rsidRPr="00AD3625">
        <w:rPr>
          <w:color w:val="FF0000"/>
          <w:vertAlign w:val="superscript"/>
        </w:rPr>
        <w:footnoteReference w:id="93"/>
      </w:r>
      <w:r>
        <w:t xml:space="preserve"> </w:t>
      </w:r>
    </w:p>
    <w:p w14:paraId="7ABE9943" w14:textId="77777777" w:rsidR="0083523F" w:rsidRPr="00E14F92" w:rsidRDefault="0083523F" w:rsidP="008045B7">
      <w:pPr>
        <w:pStyle w:val="affffffff5"/>
        <w:numPr>
          <w:ilvl w:val="0"/>
          <w:numId w:val="26"/>
        </w:numPr>
        <w:tabs>
          <w:tab w:val="clear" w:pos="6805"/>
          <w:tab w:val="num" w:pos="851"/>
        </w:tabs>
        <w:ind w:left="851" w:hanging="851"/>
      </w:pPr>
      <w:proofErr w:type="gramStart"/>
      <w:r>
        <w:rPr>
          <w:color w:val="FF0000"/>
        </w:rPr>
        <w:t>[</w:t>
      </w:r>
      <w:bookmarkStart w:id="243" w:name="_Toc183113068"/>
      <w:r>
        <w:t xml:space="preserve"> </w:t>
      </w:r>
      <w:r w:rsidRPr="00E14F92">
        <w:t>ЛИЧНЫЙ</w:t>
      </w:r>
      <w:proofErr w:type="gramEnd"/>
      <w:r w:rsidRPr="00E14F92">
        <w:t xml:space="preserve"> КАБИНЕТ ПОСТАВЩИКА В SAP SRM</w:t>
      </w:r>
    </w:p>
    <w:p w14:paraId="7D0A92E0" w14:textId="77777777" w:rsidR="0083523F" w:rsidRPr="00D179C3" w:rsidRDefault="0083523F" w:rsidP="0083523F">
      <w:pPr>
        <w:pStyle w:val="affffffff"/>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rsidR="00812453">
        <w:t>Покупателя</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4"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9B19F2D" w14:textId="77777777" w:rsidR="0083523F" w:rsidRPr="00640FC5" w:rsidRDefault="0083523F" w:rsidP="00640FC5">
      <w:pPr>
        <w:pStyle w:val="affffffff"/>
      </w:pPr>
      <w:r w:rsidRPr="00640FC5">
        <w:t xml:space="preserve">Стороны соглашаются следовать правилам регистрации и работы в Личном кабинете, размещенным по адресу: </w:t>
      </w:r>
      <w:hyperlink r:id="rId15" w:history="1">
        <w:r w:rsidRPr="00640FC5">
          <w:t>https://srm.nornik.ru</w:t>
        </w:r>
      </w:hyperlink>
      <w:r w:rsidRPr="00640FC5">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E34484E" w14:textId="77777777" w:rsidR="0083523F" w:rsidRPr="00640FC5" w:rsidRDefault="0083523F" w:rsidP="00640FC5">
      <w:pPr>
        <w:pStyle w:val="affffffff"/>
      </w:pPr>
      <w:r w:rsidRPr="00640FC5">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46C6B2B3" w14:textId="4DF059F4" w:rsidR="0083523F" w:rsidRDefault="0083523F" w:rsidP="0083523F">
      <w:pPr>
        <w:pStyle w:val="31"/>
        <w:keepNext w:val="0"/>
        <w:tabs>
          <w:tab w:val="left" w:pos="851"/>
          <w:tab w:val="left" w:pos="1418"/>
          <w:tab w:val="left" w:pos="3119"/>
        </w:tabs>
        <w:suppressAutoHyphens/>
        <w:spacing w:before="120" w:after="240"/>
        <w:ind w:left="851"/>
        <w:rPr>
          <w:ins w:id="244" w:author="Меньшикова Алина Сергеевна" w:date="2025-09-08T14:38:00Z"/>
          <w:rFonts w:ascii="Tahoma" w:eastAsia="Tahoma" w:hAnsi="Tahoma" w:cs="Tahoma"/>
          <w:bCs w:val="0"/>
          <w:lang w:eastAsia="en-US"/>
        </w:rPr>
      </w:pPr>
      <w:r w:rsidRPr="00101406">
        <w:rPr>
          <w:rFonts w:ascii="Tahoma" w:eastAsia="Tahoma" w:hAnsi="Tahoma" w:cs="Tahoma"/>
          <w:bCs w:val="0"/>
          <w:color w:val="FF0000"/>
          <w:lang w:eastAsia="en-US"/>
        </w:rPr>
        <w:t>]</w:t>
      </w:r>
      <w:r w:rsidRPr="00D179C3">
        <w:rPr>
          <w:rFonts w:ascii="Tahoma" w:eastAsia="Tahoma" w:hAnsi="Tahoma" w:cs="Tahoma"/>
          <w:bCs w:val="0"/>
          <w:lang w:eastAsia="en-US"/>
        </w:rPr>
        <w:t xml:space="preserve"> </w:t>
      </w:r>
      <w:r w:rsidRPr="00730E86">
        <w:rPr>
          <w:rFonts w:ascii="Tahoma" w:eastAsia="Tahoma" w:hAnsi="Tahoma" w:cs="Tahoma"/>
          <w:b w:val="0"/>
          <w:color w:val="FF0000"/>
          <w:vertAlign w:val="superscript"/>
          <w:lang w:eastAsia="en-US"/>
        </w:rPr>
        <w:footnoteReference w:id="94"/>
      </w:r>
    </w:p>
    <w:p w14:paraId="625F45FE" w14:textId="36DF5373" w:rsidR="00C05403" w:rsidRPr="004C6EF7" w:rsidRDefault="00C05403">
      <w:pPr>
        <w:pStyle w:val="11"/>
        <w:ind w:left="0" w:firstLine="0"/>
        <w:rPr>
          <w:ins w:id="245" w:author="Меньшикова Алина Сергеевна" w:date="2025-09-08T14:39:00Z"/>
        </w:rPr>
        <w:pPrChange w:id="246" w:author="Меньшикова Алина Сергеевна" w:date="2025-09-08T14:39:00Z">
          <w:pPr>
            <w:pStyle w:val="affffffff5"/>
            <w:numPr>
              <w:numId w:val="34"/>
            </w:numPr>
            <w:ind w:left="1920" w:hanging="360"/>
          </w:pPr>
        </w:pPrChange>
      </w:pPr>
      <w:proofErr w:type="gramStart"/>
      <w:ins w:id="247" w:author="Меньшикова Алина Сергеевна" w:date="2025-09-08T14:40:00Z">
        <w:r>
          <w:rPr>
            <w:color w:val="FF0000"/>
          </w:rPr>
          <w:t xml:space="preserve">[ </w:t>
        </w:r>
      </w:ins>
      <w:ins w:id="248" w:author="Меньшикова Алина Сергеевна" w:date="2025-09-08T14:39:00Z">
        <w:r w:rsidRPr="00C05403">
          <w:rPr>
            <w:rFonts w:ascii="Tahoma" w:hAnsi="Tahoma" w:cs="Tahoma"/>
            <w:sz w:val="24"/>
            <w:szCs w:val="24"/>
            <w:rPrChange w:id="249" w:author="Меньшикова Алина Сергеевна" w:date="2025-09-08T14:39:00Z">
              <w:rPr/>
            </w:rPrChange>
          </w:rPr>
          <w:t>ПРИЛОЖЕНИЯ</w:t>
        </w:r>
        <w:proofErr w:type="gramEnd"/>
      </w:ins>
    </w:p>
    <w:p w14:paraId="7C0D0573" w14:textId="77777777" w:rsidR="00C05403" w:rsidRPr="00043163" w:rsidRDefault="00C05403" w:rsidP="00C05403">
      <w:pPr>
        <w:pStyle w:val="affffffff"/>
        <w:rPr>
          <w:ins w:id="250" w:author="Меньшикова Алина Сергеевна" w:date="2025-09-08T14:39:00Z"/>
          <w:b/>
          <w:szCs w:val="24"/>
        </w:rPr>
      </w:pPr>
      <w:ins w:id="251" w:author="Меньшикова Алина Сергеевна" w:date="2025-09-08T14:39:00Z">
        <w:r>
          <w:t>Подписанием Договора Стороны подтверждают согласие со следующими Приложениями</w:t>
        </w:r>
        <w:r w:rsidRPr="005903DB">
          <w:t>:</w:t>
        </w:r>
      </w:ins>
    </w:p>
    <w:p w14:paraId="1A97075D" w14:textId="231313CC" w:rsidR="00C05403" w:rsidRPr="00043163" w:rsidRDefault="00C05403" w:rsidP="00C05403">
      <w:pPr>
        <w:pStyle w:val="affffffff"/>
        <w:rPr>
          <w:ins w:id="252" w:author="Меньшикова Алина Сергеевна" w:date="2025-09-08T14:39:00Z"/>
        </w:rPr>
      </w:pPr>
      <w:ins w:id="253" w:author="Меньшикова Алина Сергеевна" w:date="2025-09-08T14:39:00Z">
        <w:r w:rsidRPr="00043163">
          <w:t>Приложение № 1</w:t>
        </w:r>
        <w:r>
          <w:t xml:space="preserve">. </w:t>
        </w:r>
      </w:ins>
      <w:ins w:id="254" w:author="Меньшикова Алина Сергеевна" w:date="2025-09-08T14:40:00Z">
        <w:r>
          <w:t>Прайс-лист/ Прейскурант</w:t>
        </w:r>
      </w:ins>
      <w:ins w:id="255" w:author="Меньшикова Алина Сергеевна" w:date="2025-09-08T14:39:00Z">
        <w:r w:rsidRPr="00043163">
          <w:t>.</w:t>
        </w:r>
      </w:ins>
      <w:ins w:id="256" w:author="Меньшикова Алина Сергеевна" w:date="2025-09-08T14:40:00Z">
        <w:r w:rsidRPr="00C05403">
          <w:rPr>
            <w:bCs/>
            <w:color w:val="FF0000"/>
          </w:rPr>
          <w:t xml:space="preserve"> </w:t>
        </w:r>
        <w:r w:rsidRPr="00101406">
          <w:rPr>
            <w:bCs/>
            <w:color w:val="FF0000"/>
          </w:rPr>
          <w:t>]</w:t>
        </w:r>
      </w:ins>
      <w:ins w:id="257" w:author="Меньшикова Алина Сергеевна" w:date="2025-09-08T14:41:00Z">
        <w:r>
          <w:rPr>
            <w:rStyle w:val="aff8"/>
          </w:rPr>
          <w:footnoteReference w:id="95"/>
        </w:r>
      </w:ins>
    </w:p>
    <w:p w14:paraId="18B7D36A" w14:textId="77777777" w:rsidR="00C05403" w:rsidRPr="00C05403" w:rsidRDefault="00C05403">
      <w:pPr>
        <w:rPr>
          <w:b/>
          <w:lang w:eastAsia="en-US"/>
          <w:rPrChange w:id="259" w:author="Меньшикова Алина Сергеевна" w:date="2025-09-08T14:38:00Z">
            <w:rPr>
              <w:rFonts w:ascii="Tahoma" w:hAnsi="Tahoma" w:cs="Tahoma"/>
              <w:b w:val="0"/>
              <w:color w:val="FF0000"/>
            </w:rPr>
          </w:rPrChange>
        </w:rPr>
        <w:pPrChange w:id="260" w:author="Меньшикова Алина Сергеевна" w:date="2025-09-08T14:38:00Z">
          <w:pPr>
            <w:pStyle w:val="31"/>
            <w:keepNext w:val="0"/>
            <w:tabs>
              <w:tab w:val="left" w:pos="851"/>
              <w:tab w:val="left" w:pos="1418"/>
              <w:tab w:val="left" w:pos="3119"/>
            </w:tabs>
            <w:suppressAutoHyphens/>
            <w:spacing w:before="120" w:after="240"/>
            <w:ind w:left="851"/>
          </w:pPr>
        </w:pPrChange>
      </w:pPr>
    </w:p>
    <w:bookmarkEnd w:id="243"/>
    <w:p w14:paraId="3F37B51D" w14:textId="77777777" w:rsidR="0083523F" w:rsidRPr="00FA7880" w:rsidRDefault="0083523F">
      <w:pPr>
        <w:pStyle w:val="affffffff5"/>
        <w:numPr>
          <w:ilvl w:val="0"/>
          <w:numId w:val="35"/>
        </w:numPr>
        <w:tabs>
          <w:tab w:val="clear" w:pos="851"/>
        </w:tabs>
        <w:ind w:left="0"/>
        <w:pPrChange w:id="261" w:author="Меньшикова Алина Сергеевна" w:date="2025-09-08T14:40:00Z">
          <w:pPr>
            <w:pStyle w:val="affffffff5"/>
            <w:numPr>
              <w:numId w:val="26"/>
            </w:numPr>
            <w:tabs>
              <w:tab w:val="num" w:pos="851"/>
              <w:tab w:val="num" w:pos="6805"/>
            </w:tabs>
            <w:ind w:left="6238" w:firstLine="0"/>
          </w:pPr>
        </w:pPrChange>
      </w:pPr>
      <w:r w:rsidRPr="00FA7880">
        <w:t>РЕКВИЗИТЫ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83523F" w:rsidRPr="00D6497D" w14:paraId="3A6B32F4" w14:textId="77777777" w:rsidTr="005438B4">
        <w:trPr>
          <w:trHeight w:val="107"/>
        </w:trPr>
        <w:tc>
          <w:tcPr>
            <w:tcW w:w="4678" w:type="dxa"/>
            <w:shd w:val="clear" w:color="auto" w:fill="F2F2F2" w:themeFill="background1" w:themeFillShade="F2"/>
            <w:vAlign w:val="center"/>
          </w:tcPr>
          <w:p w14:paraId="572BF4F2" w14:textId="77777777" w:rsidR="0083523F" w:rsidRPr="00240F3D" w:rsidRDefault="00CD2081" w:rsidP="005438B4">
            <w:pPr>
              <w:tabs>
                <w:tab w:val="left" w:pos="1134"/>
              </w:tabs>
              <w:spacing w:before="120" w:after="240"/>
              <w:ind w:left="34" w:right="140"/>
              <w:jc w:val="center"/>
              <w:rPr>
                <w:rFonts w:ascii="Tahoma" w:hAnsi="Tahoma" w:cs="Tahoma"/>
                <w:b/>
                <w:sz w:val="20"/>
              </w:rPr>
            </w:pPr>
            <w:r>
              <w:rPr>
                <w:rFonts w:ascii="Tahoma" w:hAnsi="Tahoma" w:cs="Tahoma"/>
                <w:b/>
                <w:sz w:val="20"/>
              </w:rPr>
              <w:t>Поставщик</w:t>
            </w:r>
          </w:p>
        </w:tc>
        <w:tc>
          <w:tcPr>
            <w:tcW w:w="4678" w:type="dxa"/>
            <w:shd w:val="clear" w:color="auto" w:fill="F2F2F2" w:themeFill="background1" w:themeFillShade="F2"/>
            <w:vAlign w:val="center"/>
          </w:tcPr>
          <w:p w14:paraId="4C60D8D5" w14:textId="77777777" w:rsidR="0083523F" w:rsidRPr="00240F3D" w:rsidRDefault="00CD2081" w:rsidP="00CD2081">
            <w:pPr>
              <w:tabs>
                <w:tab w:val="left" w:pos="1134"/>
              </w:tabs>
              <w:spacing w:before="120" w:after="240"/>
              <w:ind w:left="34" w:right="140"/>
              <w:jc w:val="center"/>
              <w:rPr>
                <w:rFonts w:ascii="Tahoma" w:hAnsi="Tahoma" w:cs="Tahoma"/>
                <w:sz w:val="20"/>
              </w:rPr>
            </w:pPr>
            <w:r w:rsidRPr="00CD2081">
              <w:rPr>
                <w:rFonts w:ascii="Tahoma" w:hAnsi="Tahoma" w:cs="Tahoma"/>
                <w:b/>
                <w:sz w:val="20"/>
              </w:rPr>
              <w:t>Покупатель</w:t>
            </w:r>
          </w:p>
        </w:tc>
      </w:tr>
      <w:tr w:rsidR="0083523F" w:rsidRPr="00D6497D" w14:paraId="1990F80B" w14:textId="77777777" w:rsidTr="00701CAC">
        <w:trPr>
          <w:trHeight w:val="4385"/>
        </w:trPr>
        <w:tc>
          <w:tcPr>
            <w:tcW w:w="4678" w:type="dxa"/>
            <w:shd w:val="clear" w:color="auto" w:fill="F2F2F2" w:themeFill="background1" w:themeFillShade="F2"/>
          </w:tcPr>
          <w:p w14:paraId="3D8E90BC"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21534AD3"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36A41EB"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E6F8FDD"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8EEF3AA"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206ADA2"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53FD068"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C2AF43C" w14:textId="77777777"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36E85C18" w14:textId="77777777"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0B21C456"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975D2E3"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828186C"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антикоррупционной оговоркой:</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96"/>
            </w:r>
          </w:p>
          <w:p w14:paraId="253DA56D"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w:t>
            </w:r>
            <w:r>
              <w:rPr>
                <w:rFonts w:ascii="Tahoma" w:hAnsi="Tahoma" w:cs="Tahoma"/>
                <w:sz w:val="20"/>
              </w:rPr>
              <w:t>разделом о защите персональных данных, содержащимся в Общих условиях</w:t>
            </w:r>
            <w:r w:rsidRPr="00CE6069">
              <w:rPr>
                <w:rFonts w:ascii="Tahoma" w:hAnsi="Tahoma" w:cs="Tahoma"/>
                <w:sz w:val="20"/>
              </w:rPr>
              <w:t>:</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97"/>
            </w:r>
          </w:p>
          <w:p w14:paraId="4900174C" w14:textId="77777777" w:rsidR="0083523F" w:rsidRPr="00542033" w:rsidRDefault="0083523F" w:rsidP="005438B4">
            <w:pPr>
              <w:ind w:left="34" w:right="142"/>
              <w:rPr>
                <w:rFonts w:ascii="Tahoma" w:hAnsi="Tahoma" w:cs="Tahoma"/>
                <w:b/>
                <w:color w:val="FF0000"/>
                <w:sz w:val="20"/>
              </w:rPr>
            </w:pPr>
          </w:p>
        </w:tc>
        <w:tc>
          <w:tcPr>
            <w:tcW w:w="4678" w:type="dxa"/>
            <w:shd w:val="clear" w:color="auto" w:fill="F2F2F2" w:themeFill="background1" w:themeFillShade="F2"/>
          </w:tcPr>
          <w:p w14:paraId="238A8A24"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4E23E27"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4677250D"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3D5371E"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5B05A1C"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597DA05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37CFDFA"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D282787" w14:textId="77777777"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7881395C" w14:textId="77777777"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10827E0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92992E7"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AF5A93E" w14:textId="77777777" w:rsidR="0083523F" w:rsidRDefault="0083523F" w:rsidP="005438B4">
            <w:pPr>
              <w:ind w:left="34" w:right="142"/>
              <w:rPr>
                <w:rFonts w:ascii="Tahoma" w:hAnsi="Tahoma" w:cs="Tahoma"/>
                <w:sz w:val="20"/>
              </w:rPr>
            </w:pPr>
            <w:proofErr w:type="gramStart"/>
            <w:r w:rsidRPr="00701CAC">
              <w:rPr>
                <w:rFonts w:ascii="Tahoma" w:hAnsi="Tahoma" w:cs="Tahoma"/>
                <w:sz w:val="20"/>
              </w:rPr>
              <w:t>[</w:t>
            </w:r>
            <w:r w:rsidR="002477AB">
              <w:rPr>
                <w:rFonts w:ascii="Tahoma" w:hAnsi="Tahoma" w:cs="Tahoma"/>
                <w:sz w:val="20"/>
              </w:rPr>
              <w:t xml:space="preserve"> </w:t>
            </w:r>
            <w:r w:rsidRPr="00AC6A99">
              <w:rPr>
                <w:rFonts w:ascii="Tahoma" w:hAnsi="Tahoma" w:cs="Tahoma"/>
                <w:sz w:val="20"/>
              </w:rPr>
              <w:t>Адрес</w:t>
            </w:r>
            <w:proofErr w:type="gramEnd"/>
            <w:r w:rsidRPr="00AC6A99">
              <w:rPr>
                <w:rFonts w:ascii="Tahoma" w:hAnsi="Tahoma" w:cs="Tahoma"/>
                <w:sz w:val="20"/>
              </w:rPr>
              <w:t xml:space="preserve"> для уведомлений в соответствии с антикоррупционной оговоркой</w:t>
            </w:r>
            <w:r>
              <w:rPr>
                <w:rFonts w:ascii="Tahoma" w:hAnsi="Tahoma" w:cs="Tahoma"/>
                <w:sz w:val="20"/>
              </w:rPr>
              <w:t>:</w:t>
            </w:r>
          </w:p>
          <w:p w14:paraId="4D6A9D25" w14:textId="77777777" w:rsidR="0083523F" w:rsidRPr="00AC6A99" w:rsidRDefault="007F48D5" w:rsidP="005438B4">
            <w:pPr>
              <w:ind w:left="34" w:right="142"/>
              <w:rPr>
                <w:rFonts w:ascii="Tahoma" w:hAnsi="Tahoma" w:cs="Tahoma"/>
                <w:sz w:val="20"/>
              </w:rPr>
            </w:pPr>
            <w:hyperlink r:id="rId16" w:history="1">
              <w:r w:rsidR="0083523F" w:rsidRPr="00B23887">
                <w:rPr>
                  <w:rFonts w:ascii="Tahoma" w:hAnsi="Tahoma" w:cs="Tahoma"/>
                  <w:sz w:val="20"/>
                </w:rPr>
                <w:t>serovpm@nornik.ru</w:t>
              </w:r>
            </w:hyperlink>
            <w:r w:rsidR="0083523F" w:rsidRPr="00AC6A99">
              <w:rPr>
                <w:rFonts w:ascii="Tahoma" w:hAnsi="Tahoma" w:cs="Tahoma"/>
                <w:sz w:val="20"/>
              </w:rPr>
              <w:t xml:space="preserve"> (Департамент расследований и экономической защиты ПАО «ГМК «Норильский никель»)</w:t>
            </w:r>
          </w:p>
          <w:p w14:paraId="0E1B6451" w14:textId="77777777" w:rsidR="0083523F" w:rsidRDefault="007F48D5" w:rsidP="005438B4">
            <w:pPr>
              <w:ind w:left="34" w:right="142"/>
              <w:rPr>
                <w:rFonts w:ascii="Tahoma" w:hAnsi="Tahoma" w:cs="Tahoma"/>
                <w:bCs/>
                <w:color w:val="FF0000"/>
                <w:sz w:val="20"/>
                <w:vertAlign w:val="superscript"/>
              </w:rPr>
            </w:pPr>
            <w:hyperlink r:id="rId17" w:history="1">
              <w:r w:rsidR="0083523F" w:rsidRPr="00B23887">
                <w:rPr>
                  <w:rFonts w:ascii="Tahoma" w:hAnsi="Tahoma" w:cs="Tahoma"/>
                  <w:sz w:val="20"/>
                </w:rPr>
                <w:t>skd@nornik.ru</w:t>
              </w:r>
            </w:hyperlink>
            <w:r w:rsidR="0083523F" w:rsidRPr="00AC6A99">
              <w:rPr>
                <w:rFonts w:ascii="Tahoma" w:hAnsi="Tahoma" w:cs="Tahoma"/>
                <w:sz w:val="20"/>
              </w:rPr>
              <w:t xml:space="preserve"> (Служба корпоративного доверия ПАО «ГМК «Норильский никель») </w:t>
            </w:r>
            <w:r w:rsidR="0083523F" w:rsidRPr="00AC6A99">
              <w:rPr>
                <w:rFonts w:ascii="Tahoma" w:hAnsi="Tahoma" w:cs="Tahoma"/>
                <w:color w:val="FF0000"/>
                <w:sz w:val="20"/>
              </w:rPr>
              <w:t>]</w:t>
            </w:r>
            <w:r w:rsidR="0083523F" w:rsidRPr="00AC6A99">
              <w:rPr>
                <w:rFonts w:ascii="Tahoma" w:hAnsi="Tahoma" w:cs="Tahoma"/>
                <w:bCs/>
                <w:color w:val="FF0000"/>
                <w:sz w:val="20"/>
                <w:vertAlign w:val="superscript"/>
              </w:rPr>
              <w:t xml:space="preserve"> </w:t>
            </w:r>
            <w:r w:rsidR="0083523F" w:rsidRPr="003503D6">
              <w:rPr>
                <w:rFonts w:ascii="Tahoma" w:hAnsi="Tahoma" w:cs="Tahoma"/>
                <w:color w:val="FF0000"/>
                <w:sz w:val="20"/>
                <w:vertAlign w:val="superscript"/>
              </w:rPr>
              <w:footnoteReference w:id="98"/>
            </w:r>
          </w:p>
          <w:p w14:paraId="4BE44307" w14:textId="77777777" w:rsidR="00B04283" w:rsidRPr="00B23887" w:rsidRDefault="00B04283" w:rsidP="00B04283">
            <w:pPr>
              <w:ind w:left="34" w:right="142"/>
              <w:rPr>
                <w:rFonts w:ascii="Tahoma" w:hAnsi="Tahoma" w:cs="Tahoma"/>
                <w:sz w:val="20"/>
                <w:highlight w:val="darkCyan"/>
              </w:rPr>
            </w:pPr>
            <w:r w:rsidRPr="00B23887">
              <w:rPr>
                <w:rFonts w:ascii="Tahoma" w:hAnsi="Tahoma" w:cs="Tahoma"/>
                <w:color w:val="FF0000"/>
                <w:sz w:val="20"/>
                <w:highlight w:val="darkCyan"/>
              </w:rPr>
              <w:t>[</w:t>
            </w:r>
            <w:r w:rsidRPr="00B23887">
              <w:rPr>
                <w:rFonts w:ascii="Tahoma" w:hAnsi="Tahoma" w:cs="Tahoma"/>
                <w:sz w:val="20"/>
                <w:highlight w:val="darkCyan"/>
              </w:rPr>
              <w:t>Реквизиты для оформления счетов-фактур:</w:t>
            </w:r>
          </w:p>
          <w:p w14:paraId="0EEC47F3" w14:textId="77777777" w:rsidR="00B04283" w:rsidRPr="00AC6A99" w:rsidRDefault="00B04283">
            <w:pPr>
              <w:ind w:left="34" w:right="142"/>
              <w:rPr>
                <w:rFonts w:ascii="Tahoma" w:hAnsi="Tahoma" w:cs="Tahoma"/>
                <w:sz w:val="20"/>
              </w:rPr>
            </w:pPr>
            <w:r w:rsidRPr="00B23887">
              <w:rPr>
                <w:rFonts w:ascii="Tahoma" w:hAnsi="Tahoma" w:cs="Tahoma"/>
                <w:b/>
                <w:color w:val="FF0000"/>
                <w:sz w:val="20"/>
                <w:highlight w:val="darkCyan"/>
                <w:u w:color="FF0000"/>
              </w:rPr>
              <w:t>[</w:t>
            </w:r>
            <w:r w:rsidRPr="00B23887">
              <w:rPr>
                <w:rFonts w:ascii="Tahoma" w:hAnsi="Tahoma" w:cs="Tahoma"/>
                <w:sz w:val="20"/>
                <w:highlight w:val="darkCyan"/>
              </w:rPr>
              <w:t>•</w:t>
            </w:r>
            <w:r w:rsidRPr="00B23887">
              <w:rPr>
                <w:rFonts w:ascii="Tahoma" w:hAnsi="Tahoma" w:cs="Tahoma"/>
                <w:b/>
                <w:color w:val="FF0000"/>
                <w:sz w:val="20"/>
                <w:highlight w:val="darkCyan"/>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B23887">
              <w:rPr>
                <w:rFonts w:ascii="Tahoma" w:hAnsi="Tahoma" w:cs="Tahoma"/>
                <w:bCs/>
                <w:color w:val="FF0000"/>
                <w:sz w:val="20"/>
                <w:highlight w:val="darkCyan"/>
                <w:vertAlign w:val="superscript"/>
              </w:rPr>
              <w:t xml:space="preserve"> </w:t>
            </w:r>
            <w:r w:rsidRPr="00B23887">
              <w:rPr>
                <w:rFonts w:ascii="Tahoma" w:hAnsi="Tahoma" w:cs="Tahoma"/>
                <w:color w:val="FF0000"/>
                <w:sz w:val="20"/>
                <w:highlight w:val="darkCyan"/>
                <w:vertAlign w:val="superscript"/>
              </w:rPr>
              <w:footnoteReference w:id="99"/>
            </w:r>
          </w:p>
        </w:tc>
      </w:tr>
    </w:tbl>
    <w:p w14:paraId="06D002C8" w14:textId="41DA0632" w:rsidR="00061023" w:rsidRPr="00BB54A7" w:rsidRDefault="00061023" w:rsidP="008045B7">
      <w:pPr>
        <w:tabs>
          <w:tab w:val="left" w:pos="993"/>
        </w:tabs>
        <w:rPr>
          <w:szCs w:val="24"/>
        </w:rPr>
      </w:pPr>
    </w:p>
    <w:sectPr w:rsidR="00061023" w:rsidRPr="00BB54A7" w:rsidSect="000610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CF62E" w14:textId="77777777" w:rsidR="00620DAD" w:rsidRDefault="00620DAD" w:rsidP="008E797B">
      <w:r>
        <w:separator/>
      </w:r>
    </w:p>
  </w:endnote>
  <w:endnote w:type="continuationSeparator" w:id="0">
    <w:p w14:paraId="554CD86D" w14:textId="77777777" w:rsidR="00620DAD" w:rsidRDefault="00620DAD"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00"/>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031AB" w14:textId="77777777" w:rsidR="003A556C" w:rsidRPr="00BB54A7" w:rsidRDefault="003A556C"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D7DA6" w14:textId="77777777" w:rsidR="00620DAD" w:rsidRDefault="00620DAD" w:rsidP="008E797B">
      <w:r>
        <w:separator/>
      </w:r>
    </w:p>
  </w:footnote>
  <w:footnote w:type="continuationSeparator" w:id="0">
    <w:p w14:paraId="5D6E6816" w14:textId="77777777" w:rsidR="00620DAD" w:rsidRDefault="00620DAD" w:rsidP="008E797B">
      <w:r>
        <w:continuationSeparator/>
      </w:r>
    </w:p>
  </w:footnote>
  <w:footnote w:id="1">
    <w:p w14:paraId="7070AD30" w14:textId="77777777" w:rsidR="003A556C" w:rsidRPr="005F29B1" w:rsidRDefault="003A556C"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Сокращенное наименование юридического лица / ФИО.</w:t>
      </w:r>
    </w:p>
  </w:footnote>
  <w:footnote w:id="2">
    <w:p w14:paraId="2DB0FF67" w14:textId="77777777" w:rsidR="003A556C" w:rsidRPr="005F29B1" w:rsidRDefault="003A556C"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3">
    <w:p w14:paraId="7A42DAB8" w14:textId="77777777" w:rsidR="003A556C" w:rsidRPr="005F29B1" w:rsidRDefault="003A556C"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4">
    <w:p w14:paraId="71CDCFE8" w14:textId="77777777" w:rsidR="003A556C" w:rsidRPr="005F29B1" w:rsidDel="007406E7" w:rsidRDefault="003A556C" w:rsidP="005F29B1">
      <w:pPr>
        <w:pStyle w:val="aff6"/>
        <w:rPr>
          <w:del w:id="31" w:author="Тутынин Иван Юрьевич" w:date="2025-09-22T09:05:00Z"/>
          <w:rFonts w:ascii="Tahoma" w:hAnsi="Tahoma" w:cs="Tahoma"/>
          <w:sz w:val="16"/>
          <w:szCs w:val="16"/>
        </w:rPr>
      </w:pPr>
      <w:del w:id="32" w:author="Тутынин Иван Юрьевич" w:date="2025-09-22T09:05:00Z">
        <w:r w:rsidRPr="001F73FF" w:rsidDel="007406E7">
          <w:rPr>
            <w:rStyle w:val="aff8"/>
            <w:rFonts w:ascii="Tahoma" w:hAnsi="Tahoma" w:cs="Tahoma"/>
            <w:color w:val="FF0000"/>
            <w:sz w:val="16"/>
            <w:szCs w:val="16"/>
          </w:rPr>
          <w:footnoteRef/>
        </w:r>
        <w:r w:rsidRPr="001F73FF" w:rsidDel="007406E7">
          <w:rPr>
            <w:rFonts w:ascii="Tahoma" w:hAnsi="Tahoma" w:cs="Tahoma"/>
            <w:color w:val="FF0000"/>
            <w:sz w:val="16"/>
            <w:szCs w:val="16"/>
          </w:rPr>
          <w:delText xml:space="preserve"> </w:delText>
        </w:r>
        <w:r w:rsidRPr="005F29B1" w:rsidDel="007406E7">
          <w:rPr>
            <w:rFonts w:ascii="Tahoma" w:hAnsi="Tahoma" w:cs="Tahoma"/>
            <w:sz w:val="16"/>
            <w:szCs w:val="16"/>
          </w:rPr>
          <w:delText>Сокращённое наименование.</w:delText>
        </w:r>
      </w:del>
    </w:p>
  </w:footnote>
  <w:footnote w:id="5">
    <w:p w14:paraId="7FADFC47" w14:textId="77777777" w:rsidR="003A556C" w:rsidRPr="005F29B1" w:rsidDel="007406E7" w:rsidRDefault="003A556C" w:rsidP="005F29B1">
      <w:pPr>
        <w:pStyle w:val="aff6"/>
        <w:rPr>
          <w:del w:id="41" w:author="Тутынин Иван Юрьевич" w:date="2025-09-22T09:06:00Z"/>
          <w:rFonts w:ascii="Tahoma" w:hAnsi="Tahoma" w:cs="Tahoma"/>
          <w:sz w:val="16"/>
          <w:szCs w:val="16"/>
        </w:rPr>
      </w:pPr>
      <w:del w:id="42" w:author="Тутынин Иван Юрьевич" w:date="2025-09-22T09:06:00Z">
        <w:r w:rsidRPr="001F73FF" w:rsidDel="007406E7">
          <w:rPr>
            <w:rStyle w:val="aff8"/>
            <w:rFonts w:ascii="Tahoma" w:hAnsi="Tahoma" w:cs="Tahoma"/>
            <w:color w:val="FF0000"/>
            <w:sz w:val="16"/>
            <w:szCs w:val="16"/>
          </w:rPr>
          <w:footnoteRef/>
        </w:r>
        <w:r w:rsidRPr="005F29B1" w:rsidDel="007406E7">
          <w:rPr>
            <w:rFonts w:ascii="Tahoma" w:hAnsi="Tahoma" w:cs="Tahoma"/>
            <w:sz w:val="16"/>
            <w:szCs w:val="16"/>
          </w:rPr>
          <w:delText xml:space="preserve"> Должность, ФИО лица, подписывающего Договор.</w:delText>
        </w:r>
      </w:del>
    </w:p>
  </w:footnote>
  <w:footnote w:id="6">
    <w:p w14:paraId="50B41984" w14:textId="77777777" w:rsidR="003A556C" w:rsidRPr="005F29B1" w:rsidDel="007406E7" w:rsidRDefault="003A556C" w:rsidP="005F29B1">
      <w:pPr>
        <w:pStyle w:val="aff6"/>
        <w:rPr>
          <w:del w:id="63" w:author="Тутынин Иван Юрьевич" w:date="2025-09-22T09:06:00Z"/>
          <w:rFonts w:ascii="Tahoma" w:hAnsi="Tahoma" w:cs="Tahoma"/>
          <w:color w:val="FF0000"/>
          <w:sz w:val="16"/>
          <w:szCs w:val="16"/>
        </w:rPr>
      </w:pPr>
      <w:del w:id="64" w:author="Тутынин Иван Юрьевич" w:date="2025-09-22T09:06:00Z">
        <w:r w:rsidRPr="001F73FF" w:rsidDel="007406E7">
          <w:rPr>
            <w:rStyle w:val="aff8"/>
            <w:rFonts w:ascii="Tahoma" w:hAnsi="Tahoma" w:cs="Tahoma"/>
            <w:color w:val="FF0000"/>
            <w:sz w:val="16"/>
            <w:szCs w:val="16"/>
          </w:rPr>
          <w:footnoteRef/>
        </w:r>
        <w:r w:rsidRPr="005F29B1" w:rsidDel="007406E7">
          <w:rPr>
            <w:rFonts w:ascii="Tahoma" w:hAnsi="Tahoma" w:cs="Tahoma"/>
            <w:sz w:val="16"/>
            <w:szCs w:val="16"/>
          </w:rPr>
          <w:delText xml:space="preserve"> Уполномочивающий документ.</w:delText>
        </w:r>
      </w:del>
    </w:p>
  </w:footnote>
  <w:footnote w:id="7">
    <w:p w14:paraId="2843C22F" w14:textId="77777777" w:rsidR="003A556C" w:rsidRPr="0016731C" w:rsidDel="007406E7" w:rsidRDefault="003A556C" w:rsidP="00387583">
      <w:pPr>
        <w:pStyle w:val="affffffff3"/>
        <w:spacing w:before="0" w:after="0"/>
        <w:jc w:val="left"/>
        <w:rPr>
          <w:del w:id="75" w:author="Тутынин Иван Юрьевич" w:date="2025-09-22T09:07:00Z"/>
        </w:rPr>
      </w:pPr>
      <w:del w:id="76" w:author="Тутынин Иван Юрьевич" w:date="2025-09-22T09:07:00Z">
        <w:r w:rsidRPr="001F73FF" w:rsidDel="007406E7">
          <w:rPr>
            <w:rStyle w:val="aff8"/>
            <w:color w:val="FF0000"/>
          </w:rPr>
          <w:footnoteRef/>
        </w:r>
        <w:r w:rsidRPr="001F73FF" w:rsidDel="007406E7">
          <w:rPr>
            <w:color w:val="FF0000"/>
          </w:rPr>
          <w:delText xml:space="preserve"> </w:delText>
        </w:r>
        <w:r w:rsidRPr="0016731C" w:rsidDel="007406E7">
          <w:delText>Здесь и далее даты указываются в формате дд.мм.гггг.</w:delText>
        </w:r>
      </w:del>
    </w:p>
  </w:footnote>
  <w:footnote w:id="8">
    <w:p w14:paraId="4A7D47C3" w14:textId="77777777" w:rsidR="003A556C" w:rsidRPr="00387583" w:rsidDel="007406E7" w:rsidRDefault="003A556C" w:rsidP="00387583">
      <w:pPr>
        <w:pStyle w:val="affffffff3"/>
        <w:spacing w:before="0" w:after="0"/>
        <w:jc w:val="left"/>
        <w:rPr>
          <w:del w:id="77" w:author="Тутынин Иван Юрьевич" w:date="2025-09-22T09:07:00Z"/>
        </w:rPr>
      </w:pPr>
      <w:del w:id="78" w:author="Тутынин Иван Юрьевич" w:date="2025-09-22T09:07:00Z">
        <w:r w:rsidRPr="001F73FF" w:rsidDel="007406E7">
          <w:rPr>
            <w:rStyle w:val="aff8"/>
            <w:color w:val="FF0000"/>
          </w:rPr>
          <w:footnoteRef/>
        </w:r>
        <w:r w:rsidRPr="001F73FF" w:rsidDel="007406E7">
          <w:rPr>
            <w:color w:val="FF0000"/>
          </w:rPr>
          <w:delText xml:space="preserve"> </w:delText>
        </w:r>
        <w:r w:rsidRPr="0016731C" w:rsidDel="007406E7">
          <w:delText>Срок не должен превышать одного года. Исключения – по отдельному обоснованию; причиной не может быть «</w:delText>
        </w:r>
        <w:r w:rsidDel="007406E7">
          <w:delText>Д</w:delText>
        </w:r>
        <w:r w:rsidRPr="0016731C" w:rsidDel="007406E7">
          <w:delText>оговор сложно перезаключать».</w:delText>
        </w:r>
      </w:del>
    </w:p>
  </w:footnote>
  <w:footnote w:id="9">
    <w:p w14:paraId="4336D0A4" w14:textId="77777777" w:rsidR="003A556C" w:rsidRPr="004C7762" w:rsidRDefault="003A556C" w:rsidP="00701CAC">
      <w:pPr>
        <w:pStyle w:val="affffffff3"/>
        <w:spacing w:before="0" w:after="0"/>
        <w:jc w:val="left"/>
      </w:pPr>
      <w:r w:rsidRPr="008045B7">
        <w:rPr>
          <w:rStyle w:val="aff8"/>
          <w:color w:val="FF0000"/>
        </w:rPr>
        <w:footnoteRef/>
      </w:r>
      <w:r w:rsidRPr="004C7762">
        <w:t xml:space="preserve"> Включается,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p>
  </w:footnote>
  <w:footnote w:id="10">
    <w:p w14:paraId="221DE85B" w14:textId="77777777" w:rsidR="003A556C" w:rsidRPr="008045B7" w:rsidRDefault="003A556C" w:rsidP="00424559">
      <w:pPr>
        <w:pStyle w:val="aff6"/>
        <w:jc w:val="both"/>
        <w:rPr>
          <w:rFonts w:ascii="Tahoma" w:hAnsi="Tahoma" w:cs="Tahoma"/>
          <w:sz w:val="16"/>
          <w:szCs w:val="16"/>
          <w:lang w:eastAsia="ar-SA"/>
        </w:rPr>
      </w:pPr>
      <w:r w:rsidRPr="008045B7">
        <w:rPr>
          <w:rFonts w:ascii="Tahoma" w:hAnsi="Tahoma" w:cs="Tahoma"/>
          <w:color w:val="FF0000"/>
          <w:sz w:val="16"/>
          <w:szCs w:val="16"/>
          <w:vertAlign w:val="superscript"/>
          <w:lang w:eastAsia="ar-SA"/>
        </w:rPr>
        <w:footnoteRef/>
      </w:r>
      <w:r w:rsidRPr="008045B7">
        <w:rPr>
          <w:rFonts w:ascii="Tahoma" w:hAnsi="Tahoma" w:cs="Tahoma"/>
          <w:color w:val="FF0000"/>
          <w:sz w:val="16"/>
          <w:szCs w:val="16"/>
          <w:lang w:eastAsia="ar-SA"/>
        </w:rPr>
        <w:t xml:space="preserve"> </w:t>
      </w:r>
      <w:r w:rsidRPr="008045B7">
        <w:rPr>
          <w:rFonts w:ascii="Tahoma" w:hAnsi="Tahoma" w:cs="Tahoma"/>
          <w:sz w:val="16"/>
          <w:szCs w:val="16"/>
          <w:lang w:eastAsia="ar-SA"/>
        </w:rPr>
        <w:t xml:space="preserve">Включается при необходимости (например, если сделки требуют корпоративного одобрения органами управления Сторон). </w:t>
      </w:r>
    </w:p>
  </w:footnote>
  <w:footnote w:id="11">
    <w:p w14:paraId="74881783" w14:textId="77777777" w:rsidR="003A556C" w:rsidRPr="0016731C" w:rsidRDefault="003A556C" w:rsidP="0016731C">
      <w:pPr>
        <w:pStyle w:val="affffffff3"/>
        <w:spacing w:before="0" w:after="0"/>
        <w:jc w:val="left"/>
      </w:pPr>
      <w:r w:rsidRPr="008045B7">
        <w:rPr>
          <w:rStyle w:val="aff8"/>
          <w:color w:val="FF0000"/>
        </w:rPr>
        <w:footnoteRef/>
      </w:r>
      <w:r w:rsidRPr="0016731C">
        <w:t xml:space="preserve"> Исключить, если НДС не облагаются все составляющие Цены Договора.</w:t>
      </w:r>
    </w:p>
  </w:footnote>
  <w:footnote w:id="12">
    <w:p w14:paraId="23FAFCB8" w14:textId="10F2C2F2" w:rsidR="003A556C" w:rsidRPr="0016731C" w:rsidRDefault="003A556C" w:rsidP="0016731C">
      <w:pPr>
        <w:pStyle w:val="affffffff3"/>
        <w:spacing w:before="0" w:after="0"/>
        <w:jc w:val="left"/>
      </w:pPr>
      <w:r w:rsidRPr="008045B7">
        <w:rPr>
          <w:rStyle w:val="aff8"/>
          <w:color w:val="FF0000"/>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13">
    <w:p w14:paraId="60937EF9" w14:textId="2E7FD19A" w:rsidR="003A556C" w:rsidRDefault="003A556C">
      <w:pPr>
        <w:pStyle w:val="aff6"/>
      </w:pPr>
      <w:r w:rsidRPr="008045B7">
        <w:rPr>
          <w:rStyle w:val="aff8"/>
          <w:rFonts w:ascii="Tahoma" w:hAnsi="Tahoma" w:cs="Tahoma"/>
          <w:color w:val="FF0000"/>
          <w:sz w:val="16"/>
          <w:szCs w:val="16"/>
        </w:rPr>
        <w:footnoteRef/>
      </w:r>
      <w:r w:rsidRPr="008045B7">
        <w:rPr>
          <w:rFonts w:ascii="Tahoma" w:hAnsi="Tahoma" w:cs="Tahoma"/>
          <w:color w:val="FF0000"/>
          <w:sz w:val="16"/>
          <w:szCs w:val="16"/>
        </w:rPr>
        <w:t xml:space="preserve"> </w:t>
      </w:r>
      <w:r w:rsidRPr="001F73FF">
        <w:rPr>
          <w:rFonts w:ascii="Tahoma" w:hAnsi="Tahoma" w:cs="Tahoma"/>
          <w:sz w:val="16"/>
          <w:szCs w:val="16"/>
          <w:lang w:eastAsia="ar-SA"/>
        </w:rPr>
        <w:t>Исключить, если НДС не облагаются все составляющие Цены Договора.</w:t>
      </w:r>
    </w:p>
  </w:footnote>
  <w:footnote w:id="14">
    <w:p w14:paraId="6EBDE9B2" w14:textId="4B61CC9B" w:rsidR="003A556C" w:rsidRPr="00387583" w:rsidRDefault="003A556C" w:rsidP="0016731C">
      <w:pPr>
        <w:pStyle w:val="affffffff3"/>
        <w:spacing w:before="0" w:after="0"/>
        <w:jc w:val="left"/>
      </w:pPr>
      <w:r w:rsidRPr="008045B7">
        <w:rPr>
          <w:rStyle w:val="aff8"/>
          <w:color w:val="FF0000"/>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15">
    <w:p w14:paraId="06BB3D1D" w14:textId="77777777" w:rsidR="003A556C" w:rsidRPr="0016731C" w:rsidRDefault="003A556C" w:rsidP="0016731C">
      <w:pPr>
        <w:pStyle w:val="affffffff3"/>
        <w:spacing w:before="0" w:after="0"/>
        <w:jc w:val="left"/>
      </w:pPr>
      <w:r w:rsidRPr="008045B7">
        <w:rPr>
          <w:rStyle w:val="aff8"/>
          <w:color w:val="FF0000"/>
        </w:rPr>
        <w:footnoteRef/>
      </w:r>
      <w:r w:rsidRPr="0016731C">
        <w:rPr>
          <w:rStyle w:val="aff8"/>
        </w:rPr>
        <w:t xml:space="preserve"> </w:t>
      </w:r>
      <w:r w:rsidRPr="0016731C">
        <w:t>Исключить, если НДС не облагаются все составляющие Цены Договора.</w:t>
      </w:r>
    </w:p>
  </w:footnote>
  <w:footnote w:id="16">
    <w:p w14:paraId="5824474B" w14:textId="7531D47B" w:rsidR="003A556C" w:rsidRPr="0016731C" w:rsidRDefault="003A556C" w:rsidP="0016731C">
      <w:pPr>
        <w:pStyle w:val="affffffff3"/>
        <w:spacing w:before="0" w:after="0"/>
        <w:jc w:val="left"/>
      </w:pPr>
      <w:r w:rsidRPr="008045B7">
        <w:rPr>
          <w:rStyle w:val="aff8"/>
          <w:color w:val="FF0000"/>
        </w:rPr>
        <w:footnoteRef/>
      </w:r>
      <w:r w:rsidRPr="0016731C">
        <w:t xml:space="preserve"> Включить, если НДС не облага</w:t>
      </w:r>
      <w:r>
        <w:t>ю</w:t>
      </w:r>
      <w:r w:rsidRPr="0016731C">
        <w:t>тся все составляющие Цены Договора.</w:t>
      </w:r>
    </w:p>
  </w:footnote>
  <w:footnote w:id="17">
    <w:p w14:paraId="280E249E" w14:textId="77777777" w:rsidR="003A556C" w:rsidRPr="007B4D3C" w:rsidRDefault="003A556C" w:rsidP="008045B7">
      <w:pPr>
        <w:pStyle w:val="affffffff3"/>
        <w:spacing w:before="0" w:after="0"/>
        <w:jc w:val="left"/>
      </w:pPr>
      <w:r w:rsidRPr="00ED7CBF">
        <w:rPr>
          <w:color w:val="FF0000"/>
          <w:vertAlign w:val="superscript"/>
        </w:rPr>
        <w:footnoteRef/>
      </w:r>
      <w:r w:rsidRPr="00ED7CBF">
        <w:rPr>
          <w:color w:val="FF0000"/>
          <w:vertAlign w:val="superscript"/>
        </w:rPr>
        <w:t xml:space="preserve"> </w:t>
      </w:r>
      <w:r>
        <w:t>Включается необходимое количество периодов.</w:t>
      </w:r>
    </w:p>
  </w:footnote>
  <w:footnote w:id="18">
    <w:p w14:paraId="52896C26" w14:textId="77777777" w:rsidR="003A556C" w:rsidRPr="0016731C" w:rsidRDefault="003A556C" w:rsidP="00424559">
      <w:pPr>
        <w:pStyle w:val="affffffff3"/>
        <w:spacing w:before="0" w:after="0"/>
        <w:jc w:val="left"/>
      </w:pPr>
      <w:r w:rsidRPr="00ED7CBF">
        <w:rPr>
          <w:color w:val="FF0000"/>
          <w:vertAlign w:val="superscript"/>
        </w:rPr>
        <w:footnoteRef/>
      </w:r>
      <w:r w:rsidRPr="0016731C">
        <w:t xml:space="preserve"> Исключить, если НДС не облагаются все составляющие Цены Договора.</w:t>
      </w:r>
    </w:p>
  </w:footnote>
  <w:footnote w:id="19">
    <w:p w14:paraId="7D06D786" w14:textId="77777777" w:rsidR="003A556C" w:rsidRPr="0016731C" w:rsidRDefault="003A556C" w:rsidP="00424559">
      <w:pPr>
        <w:pStyle w:val="affffffff3"/>
        <w:spacing w:before="0" w:after="0"/>
        <w:jc w:val="left"/>
      </w:pPr>
      <w:r w:rsidRPr="00ED7CBF">
        <w:rPr>
          <w:color w:val="FF0000"/>
          <w:vertAlign w:val="superscript"/>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20">
    <w:p w14:paraId="0A873B33" w14:textId="77777777" w:rsidR="003A556C" w:rsidRDefault="003A556C" w:rsidP="008045B7">
      <w:pPr>
        <w:pStyle w:val="affffffff3"/>
        <w:spacing w:before="0" w:after="0"/>
        <w:jc w:val="left"/>
      </w:pPr>
      <w:r w:rsidRPr="00ED7CBF">
        <w:rPr>
          <w:color w:val="FF0000"/>
          <w:vertAlign w:val="superscript"/>
        </w:rPr>
        <w:footnoteRef/>
      </w:r>
      <w:r w:rsidRPr="001F73FF">
        <w:t xml:space="preserve"> Исключить, если НДС не облагаются все составляющие Цены Договора.</w:t>
      </w:r>
    </w:p>
  </w:footnote>
  <w:footnote w:id="21">
    <w:p w14:paraId="00F6CF66" w14:textId="77777777" w:rsidR="003A556C" w:rsidRPr="00387583" w:rsidRDefault="003A556C" w:rsidP="00424559">
      <w:pPr>
        <w:pStyle w:val="affffffff3"/>
        <w:spacing w:before="0" w:after="0"/>
        <w:jc w:val="left"/>
      </w:pPr>
      <w:r w:rsidRPr="00ED7CBF">
        <w:rPr>
          <w:color w:val="FF0000"/>
          <w:vertAlign w:val="superscript"/>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22">
    <w:p w14:paraId="177F348E" w14:textId="77777777" w:rsidR="003A556C" w:rsidRPr="0016731C" w:rsidRDefault="003A556C" w:rsidP="00424559">
      <w:pPr>
        <w:pStyle w:val="affffffff3"/>
        <w:spacing w:before="0" w:after="0"/>
        <w:jc w:val="left"/>
      </w:pPr>
      <w:r w:rsidRPr="00ED7CBF">
        <w:rPr>
          <w:color w:val="FF0000"/>
          <w:vertAlign w:val="superscript"/>
        </w:rPr>
        <w:footnoteRef/>
      </w:r>
      <w:r w:rsidRPr="008045B7">
        <w:t xml:space="preserve"> </w:t>
      </w:r>
      <w:r w:rsidRPr="0016731C">
        <w:t>Исключить, если НДС не облагаются все составляющие Цены Договора.</w:t>
      </w:r>
    </w:p>
  </w:footnote>
  <w:footnote w:id="23">
    <w:p w14:paraId="060FDD6B" w14:textId="77777777" w:rsidR="003A556C" w:rsidRPr="0016731C" w:rsidRDefault="003A556C" w:rsidP="00424559">
      <w:pPr>
        <w:pStyle w:val="affffffff3"/>
        <w:spacing w:before="0" w:after="0"/>
        <w:jc w:val="left"/>
      </w:pPr>
      <w:r w:rsidRPr="00ED7CBF">
        <w:rPr>
          <w:color w:val="FF0000"/>
          <w:vertAlign w:val="superscript"/>
        </w:rPr>
        <w:footnoteRef/>
      </w:r>
      <w:r w:rsidRPr="0016731C">
        <w:t xml:space="preserve"> Включить, если НДС не облага</w:t>
      </w:r>
      <w:r>
        <w:t>ю</w:t>
      </w:r>
      <w:r w:rsidRPr="0016731C">
        <w:t>тся все составляющие Цены Договора.</w:t>
      </w:r>
    </w:p>
  </w:footnote>
  <w:footnote w:id="24">
    <w:p w14:paraId="5BB32955" w14:textId="77777777" w:rsidR="007F48D5" w:rsidRDefault="007F48D5" w:rsidP="007F48D5">
      <w:pPr>
        <w:pStyle w:val="aff6"/>
        <w:rPr>
          <w:ins w:id="90" w:author="Тутынин Иван Юрьевич" w:date="2025-09-26T13:41:00Z"/>
        </w:rPr>
      </w:pPr>
      <w:ins w:id="91" w:author="Тутынин Иван Юрьевич" w:date="2025-09-26T13:41:00Z">
        <w:r>
          <w:rPr>
            <w:rStyle w:val="aff8"/>
          </w:rPr>
          <w:footnoteRef/>
        </w:r>
        <w:r>
          <w:t xml:space="preserve"> </w:t>
        </w:r>
        <w:r w:rsidRPr="00D71BFF">
          <w:rPr>
            <w:rFonts w:ascii="Tahoma" w:hAnsi="Tahoma" w:cs="Tahoma"/>
            <w:sz w:val="16"/>
            <w:szCs w:val="16"/>
            <w:lang w:eastAsia="ar-SA"/>
          </w:rPr>
          <w:t>В</w:t>
        </w:r>
        <w:r>
          <w:rPr>
            <w:rFonts w:ascii="Tahoma" w:hAnsi="Tahoma" w:cs="Tahoma"/>
            <w:sz w:val="16"/>
            <w:szCs w:val="16"/>
            <w:lang w:eastAsia="ar-SA"/>
          </w:rPr>
          <w:t>ключается в</w:t>
        </w:r>
        <w:r w:rsidRPr="00D71BFF">
          <w:rPr>
            <w:rFonts w:ascii="Tahoma" w:hAnsi="Tahoma" w:cs="Tahoma"/>
            <w:sz w:val="16"/>
            <w:szCs w:val="16"/>
            <w:lang w:eastAsia="ar-SA"/>
          </w:rPr>
          <w:t xml:space="preserve"> случае поставки продуктов питания</w:t>
        </w:r>
        <w:r>
          <w:rPr>
            <w:rFonts w:ascii="Tahoma" w:hAnsi="Tahoma" w:cs="Tahoma"/>
            <w:sz w:val="16"/>
            <w:szCs w:val="16"/>
            <w:lang w:eastAsia="ar-SA"/>
          </w:rPr>
          <w:t>, стоимость которых определяется прайс-листом/прейскурантом.</w:t>
        </w:r>
      </w:ins>
    </w:p>
  </w:footnote>
  <w:footnote w:id="25">
    <w:p w14:paraId="27B01FAD" w14:textId="2EA8379C" w:rsidR="003A556C" w:rsidDel="004E5502" w:rsidRDefault="003A556C">
      <w:pPr>
        <w:pStyle w:val="aff6"/>
        <w:rPr>
          <w:del w:id="139" w:author="Тутынин Иван Юрьевич" w:date="2025-09-26T09:39:00Z"/>
        </w:rPr>
      </w:pPr>
      <w:ins w:id="140" w:author="Меньшикова Алина Сергеевна" w:date="2025-09-08T14:34:00Z">
        <w:del w:id="141" w:author="Тутынин Иван Юрьевич" w:date="2025-09-26T09:39:00Z">
          <w:r w:rsidDel="004E5502">
            <w:rPr>
              <w:rStyle w:val="aff8"/>
            </w:rPr>
            <w:footnoteRef/>
          </w:r>
          <w:r w:rsidDel="004E5502">
            <w:delText xml:space="preserve"> </w:delText>
          </w:r>
          <w:r w:rsidRPr="00550EFC" w:rsidDel="004E5502">
            <w:rPr>
              <w:rFonts w:ascii="Tahoma" w:hAnsi="Tahoma" w:cs="Tahoma"/>
              <w:sz w:val="16"/>
              <w:szCs w:val="16"/>
              <w:lang w:eastAsia="ar-SA"/>
              <w:rPrChange w:id="142" w:author="Меньшикова Алина Сергеевна" w:date="2025-09-08T14:34:00Z">
                <w:rPr/>
              </w:rPrChange>
            </w:rPr>
            <w:delText>В</w:delText>
          </w:r>
          <w:r w:rsidDel="004E5502">
            <w:rPr>
              <w:rFonts w:ascii="Tahoma" w:hAnsi="Tahoma" w:cs="Tahoma"/>
              <w:sz w:val="16"/>
              <w:szCs w:val="16"/>
              <w:lang w:eastAsia="ar-SA"/>
            </w:rPr>
            <w:delText>ключается в</w:delText>
          </w:r>
          <w:r w:rsidRPr="00550EFC" w:rsidDel="004E5502">
            <w:rPr>
              <w:rFonts w:ascii="Tahoma" w:hAnsi="Tahoma" w:cs="Tahoma"/>
              <w:sz w:val="16"/>
              <w:szCs w:val="16"/>
              <w:lang w:eastAsia="ar-SA"/>
              <w:rPrChange w:id="143" w:author="Меньшикова Алина Сергеевна" w:date="2025-09-08T14:34:00Z">
                <w:rPr/>
              </w:rPrChange>
            </w:rPr>
            <w:delText xml:space="preserve"> случае поставки продуктов питания</w:delText>
          </w:r>
        </w:del>
      </w:ins>
      <w:ins w:id="144" w:author="Меньшикова Алина Сергеевна" w:date="2025-09-08T14:36:00Z">
        <w:del w:id="145" w:author="Тутынин Иван Юрьевич" w:date="2025-09-26T09:39:00Z">
          <w:r w:rsidDel="004E5502">
            <w:rPr>
              <w:rFonts w:ascii="Tahoma" w:hAnsi="Tahoma" w:cs="Tahoma"/>
              <w:sz w:val="16"/>
              <w:szCs w:val="16"/>
              <w:lang w:eastAsia="ar-SA"/>
            </w:rPr>
            <w:delText>, стоимость которых определяется</w:delText>
          </w:r>
        </w:del>
      </w:ins>
      <w:ins w:id="146" w:author="Меньшикова Алина Сергеевна" w:date="2025-09-08T14:35:00Z">
        <w:del w:id="147" w:author="Тутынин Иван Юрьевич" w:date="2025-09-26T09:39:00Z">
          <w:r w:rsidDel="004E5502">
            <w:rPr>
              <w:rFonts w:ascii="Tahoma" w:hAnsi="Tahoma" w:cs="Tahoma"/>
              <w:sz w:val="16"/>
              <w:szCs w:val="16"/>
              <w:lang w:eastAsia="ar-SA"/>
            </w:rPr>
            <w:delText xml:space="preserve"> прайс</w:delText>
          </w:r>
        </w:del>
      </w:ins>
      <w:ins w:id="148" w:author="Меньшикова Алина Сергеевна" w:date="2025-09-08T14:36:00Z">
        <w:del w:id="149" w:author="Тутынин Иван Юрьевич" w:date="2025-09-26T09:39:00Z">
          <w:r w:rsidDel="004E5502">
            <w:rPr>
              <w:rFonts w:ascii="Tahoma" w:hAnsi="Tahoma" w:cs="Tahoma"/>
              <w:sz w:val="16"/>
              <w:szCs w:val="16"/>
              <w:lang w:eastAsia="ar-SA"/>
            </w:rPr>
            <w:delText>-</w:delText>
          </w:r>
        </w:del>
      </w:ins>
      <w:ins w:id="150" w:author="Меньшикова Алина Сергеевна" w:date="2025-09-08T14:35:00Z">
        <w:del w:id="151" w:author="Тутынин Иван Юрьевич" w:date="2025-09-26T09:39:00Z">
          <w:r w:rsidDel="004E5502">
            <w:rPr>
              <w:rFonts w:ascii="Tahoma" w:hAnsi="Tahoma" w:cs="Tahoma"/>
              <w:sz w:val="16"/>
              <w:szCs w:val="16"/>
              <w:lang w:eastAsia="ar-SA"/>
            </w:rPr>
            <w:delText>лист</w:delText>
          </w:r>
        </w:del>
      </w:ins>
      <w:ins w:id="152" w:author="Меньшикова Алина Сергеевна" w:date="2025-09-08T14:37:00Z">
        <w:del w:id="153" w:author="Тутынин Иван Юрьевич" w:date="2025-09-26T09:39:00Z">
          <w:r w:rsidDel="004E5502">
            <w:rPr>
              <w:rFonts w:ascii="Tahoma" w:hAnsi="Tahoma" w:cs="Tahoma"/>
              <w:sz w:val="16"/>
              <w:szCs w:val="16"/>
              <w:lang w:eastAsia="ar-SA"/>
            </w:rPr>
            <w:delText>ом/прейскурантом</w:delText>
          </w:r>
        </w:del>
      </w:ins>
      <w:ins w:id="154" w:author="Меньшикова Алина Сергеевна" w:date="2025-09-08T14:35:00Z">
        <w:del w:id="155" w:author="Тутынин Иван Юрьевич" w:date="2025-09-26T09:39:00Z">
          <w:r w:rsidDel="004E5502">
            <w:rPr>
              <w:rFonts w:ascii="Tahoma" w:hAnsi="Tahoma" w:cs="Tahoma"/>
              <w:sz w:val="16"/>
              <w:szCs w:val="16"/>
              <w:lang w:eastAsia="ar-SA"/>
            </w:rPr>
            <w:delText>.</w:delText>
          </w:r>
        </w:del>
      </w:ins>
    </w:p>
  </w:footnote>
  <w:footnote w:id="26">
    <w:p w14:paraId="78E5AA41" w14:textId="4848930D" w:rsidR="003A556C" w:rsidRPr="00387583" w:rsidRDefault="003A556C" w:rsidP="008045B7">
      <w:pPr>
        <w:pStyle w:val="affffffff3"/>
        <w:spacing w:before="0" w:after="0"/>
        <w:jc w:val="left"/>
      </w:pPr>
      <w:r w:rsidRPr="00ED7CBF">
        <w:rPr>
          <w:color w:val="FF0000"/>
          <w:vertAlign w:val="superscript"/>
        </w:rPr>
        <w:footnoteRef/>
      </w:r>
      <w:r>
        <w:t xml:space="preserve"> </w:t>
      </w:r>
      <w:r w:rsidRPr="0016731C">
        <w:t xml:space="preserve">Порядок расчетов должен соответствовать требованиям организационно-распорядительных документов РОКС НН. </w:t>
      </w:r>
    </w:p>
  </w:footnote>
  <w:footnote w:id="27">
    <w:p w14:paraId="02CFE636" w14:textId="77777777" w:rsidR="003A556C" w:rsidRPr="00DE7EC1" w:rsidRDefault="003A556C" w:rsidP="00387583">
      <w:pPr>
        <w:pStyle w:val="aff6"/>
        <w:rPr>
          <w:rFonts w:ascii="Tahoma" w:hAnsi="Tahoma" w:cs="Tahoma"/>
          <w:sz w:val="16"/>
          <w:szCs w:val="16"/>
        </w:rPr>
      </w:pPr>
      <w:r w:rsidRPr="008045B7">
        <w:rPr>
          <w:rStyle w:val="aff8"/>
          <w:rFonts w:ascii="Tahoma" w:hAnsi="Tahoma" w:cs="Tahoma"/>
          <w:color w:val="FF0000"/>
          <w:sz w:val="16"/>
          <w:szCs w:val="16"/>
        </w:rPr>
        <w:footnoteRef/>
      </w:r>
      <w:r w:rsidRPr="0016731C">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w:t>
      </w:r>
      <w:r>
        <w:rPr>
          <w:rFonts w:ascii="Tahoma" w:hAnsi="Tahoma" w:cs="Tahoma"/>
          <w:sz w:val="16"/>
          <w:szCs w:val="16"/>
        </w:rPr>
        <w:t>Д</w:t>
      </w:r>
      <w:r w:rsidRPr="0016731C">
        <w:rPr>
          <w:rFonts w:ascii="Tahoma" w:hAnsi="Tahoma" w:cs="Tahoma"/>
          <w:sz w:val="16"/>
          <w:szCs w:val="16"/>
        </w:rPr>
        <w:t>оговора ОРД, применение авансовой формы расчетов возможно в исключительных случа</w:t>
      </w:r>
      <w:r w:rsidRPr="00DE7EC1">
        <w:rPr>
          <w:rFonts w:ascii="Tahoma" w:hAnsi="Tahoma" w:cs="Tahoma"/>
          <w:sz w:val="16"/>
          <w:szCs w:val="16"/>
        </w:rPr>
        <w:t>ях в порядке, определенном требованиями действующих ОРД.</w:t>
      </w:r>
    </w:p>
  </w:footnote>
  <w:footnote w:id="28">
    <w:p w14:paraId="7CBF508C" w14:textId="77777777" w:rsidR="003A556C" w:rsidRPr="0016731C" w:rsidRDefault="003A556C" w:rsidP="0016731C">
      <w:pPr>
        <w:pStyle w:val="affffffff9"/>
      </w:pPr>
      <w:r w:rsidRPr="008045B7">
        <w:rPr>
          <w:rStyle w:val="aff8"/>
          <w:color w:val="FF0000"/>
        </w:rPr>
        <w:footnoteRef/>
      </w:r>
      <w:r w:rsidRPr="0016731C">
        <w:t xml:space="preserve"> Исключить, если НДС не облагаются все составляющие Цены Договора.</w:t>
      </w:r>
    </w:p>
  </w:footnote>
  <w:footnote w:id="29">
    <w:p w14:paraId="41E9E280" w14:textId="00CC917E" w:rsidR="003A556C" w:rsidRDefault="003A556C">
      <w:pPr>
        <w:pStyle w:val="aff6"/>
      </w:pPr>
      <w:r w:rsidRPr="00B7517A">
        <w:rPr>
          <w:rStyle w:val="aff8"/>
          <w:rFonts w:ascii="Tahoma" w:hAnsi="Tahoma" w:cs="Tahoma"/>
          <w:color w:val="FF0000"/>
          <w:sz w:val="16"/>
          <w:szCs w:val="16"/>
        </w:rPr>
        <w:footnoteRef/>
      </w:r>
      <w:r w:rsidRPr="00D43A36">
        <w:rPr>
          <w:color w:val="000000" w:themeColor="text1"/>
          <w:sz w:val="16"/>
          <w:szCs w:val="16"/>
        </w:rPr>
        <w:t xml:space="preserve"> </w:t>
      </w:r>
      <w:r>
        <w:rPr>
          <w:rFonts w:ascii="Tahoma" w:hAnsi="Tahoma" w:cs="Tahoma"/>
          <w:sz w:val="16"/>
          <w:szCs w:val="16"/>
        </w:rPr>
        <w:t>Если стоимость Т</w:t>
      </w:r>
      <w:r w:rsidRPr="002446A6">
        <w:rPr>
          <w:rFonts w:ascii="Tahoma" w:hAnsi="Tahoma" w:cs="Tahoma"/>
          <w:sz w:val="16"/>
          <w:szCs w:val="16"/>
        </w:rPr>
        <w:t xml:space="preserve">овара </w:t>
      </w:r>
      <w:r>
        <w:rPr>
          <w:rFonts w:ascii="Tahoma" w:hAnsi="Tahoma" w:cs="Tahoma"/>
          <w:sz w:val="16"/>
          <w:szCs w:val="16"/>
        </w:rPr>
        <w:t>определена</w:t>
      </w:r>
      <w:r w:rsidRPr="002446A6">
        <w:rPr>
          <w:rFonts w:ascii="Tahoma" w:hAnsi="Tahoma" w:cs="Tahoma"/>
          <w:sz w:val="16"/>
          <w:szCs w:val="16"/>
        </w:rPr>
        <w:t xml:space="preserve"> в условных единицах, приравненных к иностранной валюте</w:t>
      </w:r>
      <w:r>
        <w:rPr>
          <w:rFonts w:ascii="Tahoma" w:hAnsi="Tahoma" w:cs="Tahoma"/>
          <w:sz w:val="16"/>
          <w:szCs w:val="16"/>
        </w:rPr>
        <w:t xml:space="preserve">, то авансовый платеж осуществляется в российских рублях по курсу Банка России на дату осуществления авансового платежа. </w:t>
      </w:r>
    </w:p>
  </w:footnote>
  <w:footnote w:id="30">
    <w:p w14:paraId="52820E23" w14:textId="5E2535C5" w:rsidR="003A556C" w:rsidRPr="0016731C" w:rsidRDefault="003A556C" w:rsidP="0016731C">
      <w:pPr>
        <w:pStyle w:val="aff6"/>
        <w:rPr>
          <w:rFonts w:ascii="Tahoma" w:hAnsi="Tahoma" w:cs="Tahoma"/>
          <w:sz w:val="16"/>
          <w:szCs w:val="16"/>
          <w:lang w:eastAsia="ar-SA"/>
        </w:rPr>
      </w:pPr>
      <w:r w:rsidRPr="008045B7">
        <w:rPr>
          <w:rStyle w:val="aff8"/>
          <w:rFonts w:ascii="Tahoma" w:hAnsi="Tahoma" w:cs="Tahoma"/>
          <w:color w:val="FF0000"/>
          <w:sz w:val="16"/>
          <w:szCs w:val="16"/>
        </w:rPr>
        <w:footnoteRef/>
      </w:r>
      <w:r w:rsidRPr="0016731C">
        <w:rPr>
          <w:rFonts w:ascii="Tahoma" w:hAnsi="Tahoma" w:cs="Tahoma"/>
          <w:sz w:val="16"/>
          <w:szCs w:val="16"/>
        </w:rPr>
        <w:t xml:space="preserve"> У</w:t>
      </w:r>
      <w:r w:rsidRPr="0016731C">
        <w:rPr>
          <w:rFonts w:ascii="Tahoma"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hAnsi="Tahoma" w:cs="Tahoma"/>
          <w:sz w:val="16"/>
          <w:szCs w:val="16"/>
          <w:lang w:eastAsia="ar-SA"/>
        </w:rPr>
        <w:t>.</w:t>
      </w:r>
    </w:p>
  </w:footnote>
  <w:footnote w:id="31">
    <w:p w14:paraId="62652842" w14:textId="77777777" w:rsidR="003A556C" w:rsidRPr="00D43A36" w:rsidRDefault="003A556C" w:rsidP="00CC5DF8">
      <w:pPr>
        <w:pStyle w:val="affffffff3"/>
        <w:spacing w:before="0" w:after="0"/>
        <w:jc w:val="left"/>
      </w:pPr>
      <w:r w:rsidRPr="008045B7">
        <w:rPr>
          <w:rStyle w:val="aff8"/>
          <w:color w:val="FF0000"/>
        </w:rPr>
        <w:footnoteRef/>
      </w:r>
      <w:r w:rsidRPr="008C755B">
        <w:t xml:space="preserve"> </w:t>
      </w:r>
      <w:r w:rsidRPr="001F73FF">
        <w:t>Исключить, если НДС не облагается</w:t>
      </w:r>
      <w:r w:rsidRPr="001F73FF">
        <w:rPr>
          <w:lang w:eastAsia="ru-RU"/>
        </w:rPr>
        <w:t xml:space="preserve"> </w:t>
      </w:r>
      <w:r w:rsidRPr="001F73FF">
        <w:t>или контрагент освобожден от исполнения обязанности налогоплательщика по уплате НДС.</w:t>
      </w:r>
    </w:p>
  </w:footnote>
  <w:footnote w:id="32">
    <w:p w14:paraId="5DC65A1F" w14:textId="77777777" w:rsidR="003A556C" w:rsidRPr="00D43A36" w:rsidRDefault="003A556C" w:rsidP="00CC5DF8">
      <w:pPr>
        <w:pStyle w:val="affffffff3"/>
        <w:spacing w:before="0" w:after="0"/>
        <w:jc w:val="left"/>
      </w:pPr>
      <w:r w:rsidRPr="008045B7">
        <w:rPr>
          <w:rStyle w:val="aff8"/>
          <w:color w:val="FF0000"/>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33">
    <w:p w14:paraId="1D7C318E" w14:textId="77777777" w:rsidR="003A556C" w:rsidRPr="00D43A36" w:rsidRDefault="003A556C" w:rsidP="002C03F6">
      <w:pPr>
        <w:pStyle w:val="affffffff3"/>
        <w:spacing w:before="0" w:after="0"/>
        <w:jc w:val="left"/>
      </w:pPr>
      <w:r w:rsidRPr="00730E86">
        <w:rPr>
          <w:rStyle w:val="aff8"/>
          <w:color w:val="FF0000"/>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34">
    <w:p w14:paraId="4085C357" w14:textId="77777777" w:rsidR="003A556C" w:rsidRPr="00D43A36" w:rsidRDefault="003A556C" w:rsidP="002C03F6">
      <w:pPr>
        <w:pStyle w:val="affffffff3"/>
        <w:spacing w:before="0" w:after="0"/>
        <w:jc w:val="left"/>
      </w:pPr>
      <w:r w:rsidRPr="00730E86">
        <w:rPr>
          <w:rStyle w:val="aff8"/>
          <w:color w:val="FF0000"/>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35">
    <w:p w14:paraId="66A3C7A1" w14:textId="77777777" w:rsidR="003A556C" w:rsidRPr="001F73FF"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730E86">
        <w:rPr>
          <w:rFonts w:ascii="Tahoma" w:hAnsi="Tahoma" w:cs="Tahoma"/>
          <w:color w:val="FF0000"/>
          <w:sz w:val="16"/>
          <w:szCs w:val="16"/>
        </w:rPr>
        <w:t xml:space="preserve"> </w:t>
      </w:r>
      <w:r w:rsidRPr="001F73FF">
        <w:rPr>
          <w:rFonts w:ascii="Tahoma" w:hAnsi="Tahoma" w:cs="Tahoma"/>
          <w:sz w:val="16"/>
          <w:szCs w:val="16"/>
        </w:rPr>
        <w:t>Заполняется, если выплачивается несколько авансов.</w:t>
      </w:r>
    </w:p>
  </w:footnote>
  <w:footnote w:id="36">
    <w:p w14:paraId="342E6253" w14:textId="77777777" w:rsidR="003A556C" w:rsidRPr="001F73FF"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37">
    <w:p w14:paraId="727EE723" w14:textId="77777777" w:rsidR="003A556C" w:rsidRPr="00D43A36"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Указывается день недели, определённый локальным актом Компании / РОКС НН, в которой введен единый платёжный день.</w:t>
      </w:r>
    </w:p>
  </w:footnote>
  <w:footnote w:id="38">
    <w:p w14:paraId="09761384" w14:textId="77777777" w:rsidR="003A556C" w:rsidRPr="001F73FF"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Включается, если ЕПД не используется.</w:t>
      </w:r>
    </w:p>
  </w:footnote>
  <w:footnote w:id="39">
    <w:p w14:paraId="11D774B7" w14:textId="77777777" w:rsidR="003A556C" w:rsidRPr="001F73FF"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Включается, если используется ЕПД.</w:t>
      </w:r>
    </w:p>
  </w:footnote>
  <w:footnote w:id="40">
    <w:p w14:paraId="11A54815" w14:textId="77777777" w:rsidR="003A556C" w:rsidRPr="001F73FF"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Включается, если ЕПД не используется.</w:t>
      </w:r>
    </w:p>
  </w:footnote>
  <w:footnote w:id="41">
    <w:p w14:paraId="0CCAF891" w14:textId="77777777" w:rsidR="003A556C" w:rsidRPr="001F73FF"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Согласно Распоряжению от 15.02.2024 № ГМК-05/003-р.</w:t>
      </w:r>
    </w:p>
  </w:footnote>
  <w:footnote w:id="42">
    <w:p w14:paraId="61D553E7" w14:textId="77777777" w:rsidR="003A556C" w:rsidRPr="001F73FF" w:rsidRDefault="003A556C" w:rsidP="007E22F1">
      <w:pPr>
        <w:pStyle w:val="aff6"/>
        <w:rPr>
          <w:rFonts w:ascii="Tahoma" w:hAnsi="Tahoma" w:cs="Tahoma"/>
          <w:sz w:val="16"/>
          <w:szCs w:val="16"/>
        </w:rPr>
      </w:pPr>
      <w:r w:rsidRPr="00730E86">
        <w:rPr>
          <w:rStyle w:val="aff8"/>
          <w:rFonts w:ascii="Tahoma" w:hAnsi="Tahoma" w:cs="Tahoma"/>
          <w:color w:val="FF0000"/>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43">
    <w:p w14:paraId="50009CF5" w14:textId="77777777" w:rsidR="003A556C" w:rsidRPr="001F73FF" w:rsidRDefault="003A556C" w:rsidP="007E22F1">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Включается, если аванс выплачивается после предоставления независимой гарантии.</w:t>
      </w:r>
    </w:p>
  </w:footnote>
  <w:footnote w:id="44">
    <w:p w14:paraId="42924D41" w14:textId="77777777" w:rsidR="003A556C" w:rsidRPr="001F73FF" w:rsidRDefault="003A556C" w:rsidP="007E22F1">
      <w:pPr>
        <w:pStyle w:val="aff6"/>
        <w:rPr>
          <w:rFonts w:ascii="Tahoma" w:hAnsi="Tahoma" w:cs="Tahoma"/>
          <w:sz w:val="16"/>
          <w:szCs w:val="16"/>
        </w:rPr>
      </w:pPr>
      <w:r w:rsidRPr="00730E86">
        <w:rPr>
          <w:rStyle w:val="aff8"/>
          <w:rFonts w:ascii="Tahoma" w:hAnsi="Tahoma" w:cs="Tahoma"/>
          <w:color w:val="FF0000"/>
          <w:sz w:val="16"/>
          <w:szCs w:val="16"/>
        </w:rPr>
        <w:footnoteRef/>
      </w:r>
      <w:r w:rsidRPr="001F73FF">
        <w:rPr>
          <w:rFonts w:ascii="Tahoma" w:hAnsi="Tahoma" w:cs="Tahoma"/>
          <w:sz w:val="16"/>
          <w:szCs w:val="16"/>
        </w:rPr>
        <w:t xml:space="preserve"> Включается, если аванс не обеспечен независимой гарантией.</w:t>
      </w:r>
    </w:p>
  </w:footnote>
  <w:footnote w:id="45">
    <w:p w14:paraId="61AE8939" w14:textId="77777777" w:rsidR="003A556C" w:rsidRPr="00D43A36"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730E86">
        <w:rPr>
          <w:rStyle w:val="aff8"/>
          <w:rFonts w:ascii="Tahoma" w:hAnsi="Tahoma" w:cs="Tahoma"/>
          <w:color w:val="FF0000"/>
          <w:sz w:val="16"/>
          <w:szCs w:val="16"/>
        </w:rPr>
        <w:t xml:space="preserve"> </w:t>
      </w:r>
      <w:r w:rsidRPr="001F73FF">
        <w:rPr>
          <w:rFonts w:ascii="Tahoma" w:hAnsi="Tahoma" w:cs="Tahoma"/>
          <w:sz w:val="16"/>
          <w:szCs w:val="16"/>
        </w:rPr>
        <w:t>У</w:t>
      </w:r>
      <w:r w:rsidRPr="001F73FF">
        <w:rPr>
          <w:rFonts w:ascii="Tahoma" w:eastAsia="Calibri" w:hAnsi="Tahoma" w:cs="Tahoma"/>
          <w:sz w:val="16"/>
          <w:szCs w:val="16"/>
        </w:rPr>
        <w:t xml:space="preserve">казать документ, подписание которого является условием по выплате аванса. </w:t>
      </w:r>
      <w:r w:rsidRPr="001F73FF">
        <w:rPr>
          <w:rFonts w:ascii="Tahoma" w:hAnsi="Tahoma" w:cs="Tahoma"/>
          <w:sz w:val="16"/>
          <w:szCs w:val="16"/>
        </w:rPr>
        <w:t xml:space="preserve">Включается, если нужно обусловить выплату аванса на последующие </w:t>
      </w:r>
      <w:r w:rsidRPr="00D43A36">
        <w:rPr>
          <w:rFonts w:ascii="Tahoma" w:hAnsi="Tahoma" w:cs="Tahoma"/>
          <w:sz w:val="16"/>
          <w:szCs w:val="16"/>
        </w:rPr>
        <w:t>поставки завершением предыдущей стадии. Например, «Товарной накладной за предыдущий этап».</w:t>
      </w:r>
      <w:r w:rsidRPr="00D43A36">
        <w:rPr>
          <w:rFonts w:ascii="Tahoma" w:eastAsia="Calibri" w:hAnsi="Tahoma" w:cs="Tahoma"/>
          <w:sz w:val="16"/>
          <w:szCs w:val="16"/>
        </w:rPr>
        <w:t xml:space="preserve"> </w:t>
      </w:r>
    </w:p>
  </w:footnote>
  <w:footnote w:id="46">
    <w:p w14:paraId="7FD33289" w14:textId="77777777" w:rsidR="003A556C" w:rsidRPr="001F73FF" w:rsidRDefault="003A556C" w:rsidP="002C03F6">
      <w:pPr>
        <w:pStyle w:val="aff6"/>
        <w:rPr>
          <w:rFonts w:ascii="Tahoma" w:hAnsi="Tahoma" w:cs="Tahoma"/>
          <w:sz w:val="16"/>
          <w:szCs w:val="16"/>
        </w:rPr>
      </w:pPr>
      <w:r w:rsidRPr="00730E86">
        <w:rPr>
          <w:rStyle w:val="aff8"/>
          <w:rFonts w:ascii="Tahoma" w:hAnsi="Tahoma" w:cs="Tahoma"/>
          <w:color w:val="FF0000"/>
          <w:sz w:val="16"/>
          <w:szCs w:val="16"/>
        </w:rPr>
        <w:footnoteRef/>
      </w:r>
      <w:r w:rsidRPr="00730E86">
        <w:rPr>
          <w:rFonts w:ascii="Tahoma" w:hAnsi="Tahoma" w:cs="Tahoma"/>
          <w:color w:val="FF0000"/>
          <w:sz w:val="16"/>
          <w:szCs w:val="16"/>
        </w:rPr>
        <w:t xml:space="preserve"> </w:t>
      </w:r>
      <w:r w:rsidRPr="001F73FF">
        <w:rPr>
          <w:rFonts w:ascii="Tahoma" w:hAnsi="Tahoma" w:cs="Tahoma"/>
          <w:sz w:val="16"/>
          <w:szCs w:val="16"/>
        </w:rPr>
        <w:t>Включается, если дополнительные условия отсутствуют.</w:t>
      </w:r>
    </w:p>
  </w:footnote>
  <w:footnote w:id="47">
    <w:p w14:paraId="04C22AD4" w14:textId="3D382E68" w:rsidR="003A556C" w:rsidRPr="00D43A36" w:rsidRDefault="003A556C" w:rsidP="002C03F6">
      <w:pPr>
        <w:pStyle w:val="aff6"/>
        <w:rPr>
          <w:rFonts w:ascii="Tahoma" w:hAnsi="Tahoma" w:cs="Tahoma"/>
          <w:sz w:val="16"/>
          <w:szCs w:val="16"/>
        </w:rPr>
      </w:pPr>
      <w:r w:rsidRPr="008045B7">
        <w:rPr>
          <w:rStyle w:val="aff8"/>
          <w:rFonts w:ascii="Tahoma" w:hAnsi="Tahoma" w:cs="Tahoma"/>
          <w:color w:val="FF0000"/>
          <w:sz w:val="16"/>
          <w:szCs w:val="16"/>
        </w:rPr>
        <w:footnoteRef/>
      </w:r>
      <w:r w:rsidRPr="008045B7">
        <w:rPr>
          <w:rFonts w:ascii="Tahoma" w:hAnsi="Tahoma" w:cs="Tahoma"/>
          <w:color w:val="FF0000"/>
          <w:sz w:val="16"/>
          <w:szCs w:val="16"/>
        </w:rPr>
        <w:t xml:space="preserve"> </w:t>
      </w:r>
      <w:r w:rsidRPr="001F73FF">
        <w:rPr>
          <w:rFonts w:ascii="Tahoma" w:hAnsi="Tahoma" w:cs="Tahoma"/>
          <w:sz w:val="16"/>
          <w:szCs w:val="16"/>
        </w:rPr>
        <w:t>Указывается день недели, определенный локальным актом Компании / РОКС НН, в которой введен единый платежный день.</w:t>
      </w:r>
      <w:r>
        <w:rPr>
          <w:rFonts w:ascii="Tahoma" w:hAnsi="Tahoma" w:cs="Tahoma"/>
          <w:sz w:val="16"/>
          <w:szCs w:val="16"/>
        </w:rPr>
        <w:t xml:space="preserve"> </w:t>
      </w:r>
      <w:r w:rsidRPr="00D43A36">
        <w:rPr>
          <w:rFonts w:ascii="Tahoma" w:hAnsi="Tahoma" w:cs="Tahoma"/>
          <w:sz w:val="16"/>
          <w:szCs w:val="16"/>
        </w:rPr>
        <w:t>Если локальным актом Компании / РОКС НН не введен единый платежный день, строка исключается.</w:t>
      </w:r>
    </w:p>
  </w:footnote>
  <w:footnote w:id="48">
    <w:p w14:paraId="27F1C369" w14:textId="77777777" w:rsidR="003A556C" w:rsidRPr="00D43A36" w:rsidRDefault="003A556C" w:rsidP="00A668DF">
      <w:pPr>
        <w:pStyle w:val="aff6"/>
        <w:rPr>
          <w:rFonts w:ascii="Tahoma" w:hAnsi="Tahoma" w:cs="Tahoma"/>
          <w:sz w:val="16"/>
          <w:szCs w:val="16"/>
          <w:lang w:eastAsia="ar-SA"/>
        </w:rPr>
      </w:pPr>
      <w:r w:rsidRPr="008045B7">
        <w:rPr>
          <w:rStyle w:val="aff8"/>
          <w:rFonts w:ascii="Tahoma" w:hAnsi="Tahoma" w:cs="Tahoma"/>
          <w:color w:val="FF0000"/>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используется ЕПД.</w:t>
      </w:r>
    </w:p>
  </w:footnote>
  <w:footnote w:id="49">
    <w:p w14:paraId="00E2560F" w14:textId="77777777" w:rsidR="003A556C" w:rsidRPr="00D43A36" w:rsidRDefault="003A556C" w:rsidP="00A668DF">
      <w:pPr>
        <w:pStyle w:val="aff6"/>
        <w:rPr>
          <w:rFonts w:ascii="Tahoma" w:hAnsi="Tahoma" w:cs="Tahoma"/>
          <w:sz w:val="16"/>
          <w:szCs w:val="16"/>
          <w:lang w:eastAsia="ar-SA"/>
        </w:rPr>
      </w:pPr>
      <w:r w:rsidRPr="008045B7">
        <w:rPr>
          <w:rStyle w:val="aff8"/>
          <w:rFonts w:ascii="Tahoma" w:hAnsi="Tahoma" w:cs="Tahoma"/>
          <w:color w:val="FF0000"/>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ЕПД не используется.</w:t>
      </w:r>
    </w:p>
  </w:footnote>
  <w:footnote w:id="50">
    <w:p w14:paraId="060C38CC" w14:textId="60EDD349" w:rsidR="003A556C" w:rsidRPr="00D43A36" w:rsidRDefault="003A556C" w:rsidP="00A668DF">
      <w:pPr>
        <w:pStyle w:val="aff6"/>
        <w:rPr>
          <w:rFonts w:ascii="Tahoma" w:hAnsi="Tahoma" w:cs="Tahoma"/>
          <w:sz w:val="16"/>
          <w:szCs w:val="16"/>
          <w:lang w:eastAsia="ar-SA"/>
        </w:rPr>
      </w:pPr>
      <w:r w:rsidRPr="008045B7">
        <w:rPr>
          <w:rStyle w:val="aff8"/>
          <w:rFonts w:ascii="Tahoma" w:hAnsi="Tahoma" w:cs="Tahoma"/>
          <w:color w:val="FF0000"/>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Если </w:t>
      </w:r>
      <w:r w:rsidRPr="00D43A36">
        <w:rPr>
          <w:rFonts w:ascii="Tahoma" w:hAnsi="Tahoma" w:cs="Tahoma"/>
          <w:sz w:val="16"/>
          <w:szCs w:val="16"/>
          <w:lang w:eastAsia="ar-SA"/>
        </w:rPr>
        <w:t>Покупатель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1DEB9832" w14:textId="77777777" w:rsidR="003A556C" w:rsidRPr="00D43A36" w:rsidRDefault="003A556C" w:rsidP="00A668DF">
      <w:pPr>
        <w:pStyle w:val="aff6"/>
        <w:rPr>
          <w:rFonts w:ascii="Tahoma" w:hAnsi="Tahoma" w:cs="Tahoma"/>
          <w:sz w:val="16"/>
          <w:szCs w:val="16"/>
          <w:lang w:eastAsia="ar-SA"/>
        </w:rPr>
      </w:pPr>
      <w:r w:rsidRPr="00D43A36">
        <w:rPr>
          <w:rFonts w:ascii="Tahoma" w:hAnsi="Tahoma" w:cs="Tahoma"/>
          <w:sz w:val="16"/>
          <w:szCs w:val="16"/>
          <w:lang w:eastAsia="ar-SA"/>
        </w:rPr>
        <w:t xml:space="preserve">Для обычных контрагентов: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w:t>
      </w:r>
      <w:proofErr w:type="spellStart"/>
      <w:r w:rsidRPr="00D43A36">
        <w:rPr>
          <w:rFonts w:ascii="Tahoma" w:hAnsi="Tahoma" w:cs="Tahoma"/>
          <w:sz w:val="16"/>
          <w:szCs w:val="16"/>
          <w:lang w:eastAsia="ar-SA"/>
        </w:rPr>
        <w:t>пп</w:t>
      </w:r>
      <w:proofErr w:type="spellEnd"/>
      <w:r w:rsidRPr="00D43A36">
        <w:rPr>
          <w:rFonts w:ascii="Tahoma" w:hAnsi="Tahoma" w:cs="Tahoma"/>
          <w:sz w:val="16"/>
          <w:szCs w:val="16"/>
          <w:lang w:eastAsia="ar-SA"/>
        </w:rPr>
        <w:t>. 5.3, ст. 3 ФЗ-223)</w:t>
      </w:r>
    </w:p>
    <w:p w14:paraId="723A69F8" w14:textId="77777777" w:rsidR="003A556C" w:rsidRPr="00D43A36" w:rsidRDefault="003A556C" w:rsidP="00A668DF">
      <w:pPr>
        <w:pStyle w:val="aff6"/>
        <w:rPr>
          <w:rFonts w:ascii="Tahoma" w:hAnsi="Tahoma" w:cs="Tahoma"/>
          <w:sz w:val="16"/>
          <w:szCs w:val="16"/>
          <w:lang w:eastAsia="ar-SA"/>
        </w:rPr>
      </w:pPr>
      <w:r w:rsidRPr="00D43A36">
        <w:rPr>
          <w:rFonts w:ascii="Tahoma" w:hAnsi="Tahoma" w:cs="Tahoma"/>
          <w:sz w:val="16"/>
          <w:szCs w:val="16"/>
          <w:lang w:eastAsia="ar-SA"/>
        </w:rPr>
        <w:t xml:space="preserve">- Для субъектов малого и среднего бизнеса: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004BA9" w14:textId="77777777" w:rsidR="003A556C" w:rsidRPr="00D43A36" w:rsidRDefault="003A556C" w:rsidP="00A668DF">
      <w:pPr>
        <w:pStyle w:val="aff6"/>
        <w:rPr>
          <w:rFonts w:ascii="Tahoma" w:hAnsi="Tahoma" w:cs="Tahoma"/>
          <w:sz w:val="16"/>
          <w:szCs w:val="16"/>
          <w:lang w:eastAsia="ar-SA"/>
        </w:rPr>
      </w:pPr>
      <w:r w:rsidRPr="00D43A36">
        <w:rPr>
          <w:rFonts w:ascii="Tahoma"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51">
    <w:p w14:paraId="14637EAB" w14:textId="1ECF819F" w:rsidR="003A556C" w:rsidRPr="00D43A36" w:rsidRDefault="003A556C" w:rsidP="00A668DF">
      <w:pPr>
        <w:pStyle w:val="aff6"/>
        <w:rPr>
          <w:rFonts w:ascii="Tahoma" w:hAnsi="Tahoma" w:cs="Tahoma"/>
          <w:sz w:val="16"/>
          <w:szCs w:val="16"/>
          <w:lang w:eastAsia="ar-SA"/>
        </w:rPr>
      </w:pPr>
      <w:r w:rsidRPr="008045B7">
        <w:rPr>
          <w:rStyle w:val="aff8"/>
          <w:rFonts w:ascii="Tahoma" w:hAnsi="Tahoma" w:cs="Tahoma"/>
          <w:color w:val="FF0000"/>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Включается, если договор </w:t>
      </w:r>
      <w:r w:rsidRPr="00D43A36">
        <w:rPr>
          <w:rFonts w:ascii="Tahoma" w:hAnsi="Tahoma" w:cs="Tahoma"/>
          <w:sz w:val="16"/>
          <w:szCs w:val="16"/>
          <w:lang w:eastAsia="ar-SA"/>
        </w:rPr>
        <w:t>заключается с РОКС</w:t>
      </w:r>
      <w:r>
        <w:rPr>
          <w:rFonts w:ascii="Tahoma" w:hAnsi="Tahoma" w:cs="Tahoma"/>
          <w:sz w:val="16"/>
          <w:szCs w:val="16"/>
          <w:lang w:eastAsia="ar-SA"/>
        </w:rPr>
        <w:t xml:space="preserve"> НН</w:t>
      </w:r>
      <w:r w:rsidRPr="00D43A36">
        <w:rPr>
          <w:rFonts w:ascii="Tahoma" w:hAnsi="Tahoma" w:cs="Tahoma"/>
          <w:sz w:val="16"/>
          <w:szCs w:val="16"/>
          <w:lang w:eastAsia="ar-SA"/>
        </w:rPr>
        <w:t>, работающим по 223-ФЗ</w:t>
      </w:r>
      <w:r>
        <w:rPr>
          <w:rFonts w:ascii="Tahoma" w:hAnsi="Tahoma" w:cs="Tahoma"/>
          <w:sz w:val="16"/>
          <w:szCs w:val="16"/>
          <w:lang w:eastAsia="ar-SA"/>
        </w:rPr>
        <w:t>.</w:t>
      </w:r>
    </w:p>
  </w:footnote>
  <w:footnote w:id="52">
    <w:p w14:paraId="47FF2BA8" w14:textId="19AC6C08" w:rsidR="003A556C" w:rsidRPr="00D43A36" w:rsidRDefault="003A556C" w:rsidP="00A668DF">
      <w:pPr>
        <w:pStyle w:val="aff6"/>
        <w:rPr>
          <w:rFonts w:ascii="Tahoma" w:hAnsi="Tahoma" w:cs="Tahoma"/>
          <w:sz w:val="16"/>
          <w:szCs w:val="16"/>
          <w:lang w:eastAsia="ar-SA"/>
        </w:rPr>
      </w:pPr>
      <w:r w:rsidRPr="008045B7">
        <w:rPr>
          <w:rStyle w:val="aff8"/>
          <w:rFonts w:ascii="Tahoma" w:hAnsi="Tahoma" w:cs="Tahoma"/>
          <w:color w:val="FF0000"/>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Поставщиком является РОКС НН, работающая по 223-</w:t>
      </w:r>
      <w:r>
        <w:rPr>
          <w:rFonts w:ascii="Tahoma" w:hAnsi="Tahoma" w:cs="Tahoma"/>
          <w:sz w:val="16"/>
          <w:szCs w:val="16"/>
          <w:lang w:eastAsia="ar-SA"/>
        </w:rPr>
        <w:t>ФЗ.</w:t>
      </w:r>
    </w:p>
  </w:footnote>
  <w:footnote w:id="53">
    <w:p w14:paraId="53E0B5B0" w14:textId="77777777" w:rsidR="003A556C" w:rsidRPr="00D43A36" w:rsidRDefault="003A556C" w:rsidP="006005E4">
      <w:pPr>
        <w:pStyle w:val="affffffff3"/>
        <w:spacing w:before="0" w:after="0"/>
        <w:jc w:val="left"/>
      </w:pPr>
      <w:r w:rsidRPr="008045B7">
        <w:rPr>
          <w:rStyle w:val="aff8"/>
          <w:color w:val="FF0000"/>
        </w:rPr>
        <w:footnoteRef/>
      </w:r>
      <w:r w:rsidRPr="001F73FF">
        <w:t xml:space="preserve"> Включается, если применяется увеличенная отсрочка платежа (360 дней)</w:t>
      </w:r>
      <w:r w:rsidRPr="00D43A36">
        <w:t xml:space="preserve"> или если Заказчиком является РОКС НН, работающая по 223-ФЗ.</w:t>
      </w:r>
    </w:p>
  </w:footnote>
  <w:footnote w:id="54">
    <w:p w14:paraId="233A9517" w14:textId="77777777" w:rsidR="003A556C" w:rsidRPr="00D43A36" w:rsidRDefault="003A556C" w:rsidP="005F03C0">
      <w:pPr>
        <w:pStyle w:val="aff6"/>
        <w:rPr>
          <w:rFonts w:ascii="Tahoma" w:hAnsi="Tahoma" w:cs="Tahoma"/>
          <w:sz w:val="16"/>
          <w:szCs w:val="16"/>
        </w:rPr>
      </w:pPr>
      <w:r w:rsidRPr="008045B7">
        <w:rPr>
          <w:rStyle w:val="aff8"/>
          <w:rFonts w:ascii="Tahoma" w:hAnsi="Tahoma" w:cs="Tahoma"/>
          <w:color w:val="FF0000"/>
          <w:sz w:val="16"/>
          <w:szCs w:val="16"/>
        </w:rPr>
        <w:footnoteRef/>
      </w:r>
      <w:r w:rsidRPr="001F73FF">
        <w:rPr>
          <w:rFonts w:ascii="Tahoma" w:hAnsi="Tahoma" w:cs="Tahoma"/>
          <w:sz w:val="16"/>
          <w:szCs w:val="16"/>
        </w:rPr>
        <w:t xml:space="preserve"> Исключить, если НДС не облагается.</w:t>
      </w:r>
    </w:p>
  </w:footnote>
  <w:footnote w:id="55">
    <w:p w14:paraId="238B23F3" w14:textId="77777777" w:rsidR="003A556C" w:rsidRPr="00D43A36" w:rsidRDefault="003A556C" w:rsidP="006005E4">
      <w:pPr>
        <w:pStyle w:val="affffffff3"/>
        <w:spacing w:before="0" w:after="0"/>
        <w:jc w:val="left"/>
      </w:pPr>
      <w:r w:rsidRPr="008045B7">
        <w:rPr>
          <w:rStyle w:val="aff8"/>
          <w:color w:val="FF0000"/>
        </w:rPr>
        <w:footnoteRef/>
      </w:r>
      <w:r w:rsidRPr="001F73FF">
        <w:t xml:space="preserve"> Указывается день недели, определенный локальным актом Компании / РОКС НН, в которой введен единый платежный день.</w:t>
      </w:r>
    </w:p>
  </w:footnote>
  <w:footnote w:id="56">
    <w:p w14:paraId="19764AA8" w14:textId="77777777" w:rsidR="003A556C" w:rsidRPr="001F73FF" w:rsidRDefault="003A556C" w:rsidP="00A668DF">
      <w:pPr>
        <w:pStyle w:val="aff6"/>
        <w:rPr>
          <w:rFonts w:ascii="Tahoma" w:hAnsi="Tahoma" w:cs="Tahoma"/>
          <w:sz w:val="16"/>
          <w:szCs w:val="16"/>
        </w:rPr>
      </w:pPr>
      <w:r w:rsidRPr="008045B7">
        <w:rPr>
          <w:rStyle w:val="aff8"/>
          <w:rFonts w:ascii="Tahoma" w:hAnsi="Tahoma" w:cs="Tahoma"/>
          <w:color w:val="FF0000"/>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57">
    <w:p w14:paraId="6A1AC474" w14:textId="77777777" w:rsidR="003A556C" w:rsidRPr="00D43A36" w:rsidRDefault="003A556C" w:rsidP="00A668DF">
      <w:pPr>
        <w:pStyle w:val="aff6"/>
        <w:rPr>
          <w:rFonts w:ascii="Tahoma" w:hAnsi="Tahoma" w:cs="Tahoma"/>
          <w:sz w:val="16"/>
          <w:szCs w:val="16"/>
        </w:rPr>
      </w:pPr>
      <w:r w:rsidRPr="008045B7">
        <w:rPr>
          <w:rStyle w:val="aff8"/>
          <w:rFonts w:ascii="Tahoma" w:hAnsi="Tahoma" w:cs="Tahoma"/>
          <w:color w:val="FF0000"/>
          <w:sz w:val="16"/>
          <w:szCs w:val="16"/>
        </w:rPr>
        <w:footnoteRef/>
      </w:r>
      <w:r w:rsidRPr="001F73FF">
        <w:rPr>
          <w:rFonts w:ascii="Tahoma" w:hAnsi="Tahoma" w:cs="Tahoma"/>
          <w:sz w:val="16"/>
          <w:szCs w:val="16"/>
        </w:rPr>
        <w:t xml:space="preserve"> Включается, если Договор не является внутригрупповым и предоплата не 100%.</w:t>
      </w:r>
    </w:p>
  </w:footnote>
  <w:footnote w:id="58">
    <w:p w14:paraId="10587AA1" w14:textId="75325985" w:rsidR="003A556C" w:rsidRPr="001F73FF" w:rsidRDefault="003A556C" w:rsidP="00506FCA">
      <w:pPr>
        <w:pStyle w:val="aff6"/>
        <w:ind w:hanging="1"/>
        <w:rPr>
          <w:rFonts w:ascii="Tahoma" w:hAnsi="Tahoma" w:cs="Tahoma"/>
          <w:sz w:val="16"/>
          <w:szCs w:val="16"/>
        </w:rPr>
      </w:pPr>
      <w:r w:rsidRPr="008045B7">
        <w:rPr>
          <w:rStyle w:val="aff8"/>
          <w:rFonts w:ascii="Tahoma" w:hAnsi="Tahoma" w:cs="Tahoma"/>
          <w:color w:val="FF0000"/>
          <w:sz w:val="16"/>
          <w:szCs w:val="16"/>
        </w:rPr>
        <w:footnoteRef/>
      </w:r>
      <w:r w:rsidRPr="008045B7">
        <w:rPr>
          <w:rStyle w:val="aff8"/>
          <w:rFonts w:ascii="Tahoma" w:hAnsi="Tahoma" w:cs="Tahoma"/>
          <w:color w:val="FF0000"/>
          <w:sz w:val="16"/>
          <w:szCs w:val="16"/>
        </w:rPr>
        <w:t xml:space="preserve"> </w:t>
      </w:r>
      <w:r w:rsidRPr="001F73FF">
        <w:rPr>
          <w:rFonts w:ascii="Tahoma" w:hAnsi="Tahoma" w:cs="Tahoma"/>
          <w:sz w:val="16"/>
          <w:szCs w:val="16"/>
        </w:rPr>
        <w:t xml:space="preserve">Если цена </w:t>
      </w:r>
      <w:r>
        <w:rPr>
          <w:rFonts w:ascii="Tahoma" w:hAnsi="Tahoma" w:cs="Tahoma"/>
          <w:sz w:val="16"/>
          <w:szCs w:val="16"/>
        </w:rPr>
        <w:t>Д</w:t>
      </w:r>
      <w:r w:rsidRPr="001F73FF">
        <w:rPr>
          <w:rFonts w:ascii="Tahoma" w:hAnsi="Tahoma" w:cs="Tahoma"/>
          <w:sz w:val="16"/>
          <w:szCs w:val="16"/>
        </w:rPr>
        <w:t>оговора установлена в валюте, отличной от рубля.</w:t>
      </w:r>
    </w:p>
  </w:footnote>
  <w:footnote w:id="59">
    <w:p w14:paraId="79FB4E71" w14:textId="6F520660" w:rsidR="003A556C" w:rsidRPr="008045B7" w:rsidRDefault="003A556C" w:rsidP="008045B7">
      <w:pPr>
        <w:widowControl w:val="0"/>
        <w:rPr>
          <w:rFonts w:ascii="Tahoma" w:hAnsi="Tahoma" w:cs="Tahoma"/>
          <w:sz w:val="16"/>
          <w:szCs w:val="16"/>
        </w:rPr>
      </w:pPr>
      <w:r w:rsidRPr="008045B7">
        <w:rPr>
          <w:rStyle w:val="aff8"/>
          <w:rFonts w:ascii="Tahoma" w:hAnsi="Tahoma" w:cs="Tahoma"/>
          <w:color w:val="FF0000"/>
          <w:sz w:val="16"/>
          <w:szCs w:val="16"/>
        </w:rPr>
        <w:footnoteRef/>
      </w:r>
      <w:r w:rsidRPr="008045B7">
        <w:rPr>
          <w:rStyle w:val="aff8"/>
          <w:rFonts w:ascii="Tahoma" w:hAnsi="Tahoma" w:cs="Tahoma"/>
          <w:color w:val="FF0000"/>
          <w:sz w:val="16"/>
          <w:szCs w:val="16"/>
        </w:rPr>
        <w:t xml:space="preserve"> </w:t>
      </w:r>
      <w:r w:rsidRPr="008045B7">
        <w:rPr>
          <w:rFonts w:ascii="Tahoma" w:hAnsi="Tahoma" w:cs="Tahoma"/>
          <w:sz w:val="16"/>
          <w:szCs w:val="16"/>
        </w:rPr>
        <w:t xml:space="preserve">В случае, если </w:t>
      </w:r>
      <w:r>
        <w:rPr>
          <w:rFonts w:ascii="Tahoma" w:hAnsi="Tahoma" w:cs="Tahoma"/>
          <w:sz w:val="16"/>
          <w:szCs w:val="16"/>
        </w:rPr>
        <w:t>стоимость Т</w:t>
      </w:r>
      <w:r w:rsidRPr="008045B7">
        <w:rPr>
          <w:rFonts w:ascii="Tahoma" w:hAnsi="Tahoma" w:cs="Tahoma"/>
          <w:sz w:val="16"/>
          <w:szCs w:val="16"/>
        </w:rPr>
        <w:t>овара включает в себя иные расходы Поставщика, помимо указанных в пункте 2.2 Отдельных</w:t>
      </w:r>
      <w:r w:rsidRPr="00730E86">
        <w:rPr>
          <w:i/>
        </w:rPr>
        <w:t xml:space="preserve"> </w:t>
      </w:r>
      <w:r w:rsidRPr="008045B7">
        <w:rPr>
          <w:rFonts w:ascii="Tahoma" w:hAnsi="Tahoma" w:cs="Tahoma"/>
          <w:sz w:val="16"/>
          <w:szCs w:val="16"/>
        </w:rPr>
        <w:t>условий, дополнить договор пунктом следующего содержания:</w:t>
      </w:r>
    </w:p>
  </w:footnote>
  <w:footnote w:id="60">
    <w:p w14:paraId="0F8EBD6A" w14:textId="77777777" w:rsidR="003A556C" w:rsidRPr="002446A6" w:rsidRDefault="003A556C" w:rsidP="00A668DF">
      <w:pPr>
        <w:pStyle w:val="aff6"/>
        <w:rPr>
          <w:rFonts w:ascii="Tahoma" w:hAnsi="Tahoma" w:cs="Tahoma"/>
          <w:sz w:val="16"/>
          <w:szCs w:val="16"/>
        </w:rPr>
      </w:pPr>
      <w:r w:rsidRPr="008045B7">
        <w:rPr>
          <w:rStyle w:val="aff8"/>
          <w:rFonts w:ascii="Tahoma" w:hAnsi="Tahoma" w:cs="Tahoma"/>
          <w:color w:val="FF0000"/>
          <w:sz w:val="16"/>
          <w:szCs w:val="16"/>
        </w:rPr>
        <w:footnoteRef/>
      </w:r>
      <w:r w:rsidRPr="008045B7">
        <w:rPr>
          <w:rFonts w:ascii="Tahoma" w:hAnsi="Tahoma" w:cs="Tahoma"/>
          <w:color w:val="FF0000"/>
          <w:sz w:val="16"/>
          <w:szCs w:val="16"/>
        </w:rPr>
        <w:t xml:space="preserve"> </w:t>
      </w:r>
      <w:r w:rsidRPr="00887B74">
        <w:rPr>
          <w:rFonts w:ascii="Tahoma" w:hAnsi="Tahoma" w:cs="Tahoma"/>
          <w:sz w:val="16"/>
          <w:szCs w:val="16"/>
        </w:rPr>
        <w:t>Включается, если дополнительные условия отсутствуют.</w:t>
      </w:r>
    </w:p>
  </w:footnote>
  <w:footnote w:id="61">
    <w:p w14:paraId="7205486C" w14:textId="77777777" w:rsidR="003A556C" w:rsidRPr="001D54FD" w:rsidRDefault="003A556C" w:rsidP="00A668DF">
      <w:pPr>
        <w:pStyle w:val="aff6"/>
        <w:rPr>
          <w:rFonts w:ascii="Tahoma" w:hAnsi="Tahoma" w:cs="Tahoma"/>
          <w:sz w:val="16"/>
          <w:szCs w:val="16"/>
        </w:rPr>
      </w:pPr>
      <w:r w:rsidRPr="008045B7">
        <w:rPr>
          <w:rStyle w:val="aff8"/>
          <w:rFonts w:ascii="Tahoma" w:hAnsi="Tahoma" w:cs="Tahoma"/>
          <w:color w:val="FF0000"/>
          <w:sz w:val="16"/>
          <w:szCs w:val="16"/>
        </w:rPr>
        <w:footnoteRef/>
      </w:r>
      <w:r w:rsidRPr="001D54FD">
        <w:rPr>
          <w:rFonts w:ascii="Tahoma" w:hAnsi="Tahoma" w:cs="Tahoma"/>
          <w:sz w:val="16"/>
          <w:szCs w:val="16"/>
        </w:rPr>
        <w:t xml:space="preserve"> Включается, если Договор является внутригрупповым и предоплата не 100%</w:t>
      </w:r>
      <w:r>
        <w:rPr>
          <w:rFonts w:ascii="Tahoma" w:hAnsi="Tahoma" w:cs="Tahoma"/>
          <w:sz w:val="16"/>
          <w:szCs w:val="16"/>
        </w:rPr>
        <w:t>.</w:t>
      </w:r>
    </w:p>
  </w:footnote>
  <w:footnote w:id="62">
    <w:p w14:paraId="4FB84AEC" w14:textId="77777777" w:rsidR="003A556C" w:rsidRPr="002A24F9" w:rsidRDefault="003A556C" w:rsidP="00A668DF">
      <w:pPr>
        <w:pStyle w:val="aff6"/>
        <w:rPr>
          <w:rFonts w:ascii="Tahoma" w:hAnsi="Tahoma" w:cs="Tahoma"/>
          <w:sz w:val="16"/>
          <w:szCs w:val="16"/>
        </w:rPr>
      </w:pPr>
      <w:r w:rsidRPr="008045B7">
        <w:rPr>
          <w:rStyle w:val="aff8"/>
          <w:rFonts w:ascii="Tahoma" w:hAnsi="Tahoma" w:cs="Tahoma"/>
          <w:color w:val="FF0000"/>
          <w:sz w:val="16"/>
          <w:szCs w:val="16"/>
        </w:rPr>
        <w:footnoteRef/>
      </w:r>
      <w:r w:rsidRPr="002A24F9">
        <w:rPr>
          <w:rFonts w:ascii="Tahoma" w:hAnsi="Tahoma" w:cs="Tahoma"/>
          <w:sz w:val="16"/>
          <w:szCs w:val="16"/>
        </w:rPr>
        <w:t xml:space="preserve"> Включается, если Договор заключается Главным офисом Компании.</w:t>
      </w:r>
    </w:p>
  </w:footnote>
  <w:footnote w:id="63">
    <w:p w14:paraId="6C1F2AF4" w14:textId="77777777" w:rsidR="003A556C" w:rsidRPr="002A24F9"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2A24F9">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64">
    <w:p w14:paraId="02BFD013" w14:textId="77777777" w:rsidR="003A556C" w:rsidRPr="002A24F9"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8045B7">
        <w:rPr>
          <w:rFonts w:ascii="Tahoma" w:hAnsi="Tahoma" w:cs="Tahoma"/>
          <w:color w:val="FF0000"/>
          <w:sz w:val="16"/>
          <w:szCs w:val="16"/>
        </w:rPr>
        <w:t xml:space="preserve"> </w:t>
      </w:r>
      <w:r w:rsidRPr="002A24F9">
        <w:rPr>
          <w:rFonts w:ascii="Tahoma" w:hAnsi="Tahoma" w:cs="Tahoma"/>
          <w:sz w:val="16"/>
          <w:szCs w:val="16"/>
        </w:rPr>
        <w:t xml:space="preserve">Количество </w:t>
      </w:r>
      <w:proofErr w:type="spellStart"/>
      <w:r w:rsidRPr="002A24F9">
        <w:rPr>
          <w:rFonts w:ascii="Tahoma" w:hAnsi="Tahoma" w:cs="Tahoma"/>
          <w:sz w:val="16"/>
          <w:szCs w:val="16"/>
        </w:rPr>
        <w:t>р.д</w:t>
      </w:r>
      <w:proofErr w:type="spellEnd"/>
      <w:r w:rsidRPr="002A24F9">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65">
    <w:p w14:paraId="139E1F14" w14:textId="77777777" w:rsidR="003A556C" w:rsidRPr="002A24F9"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2A24F9">
        <w:rPr>
          <w:rFonts w:ascii="Tahoma" w:hAnsi="Tahoma" w:cs="Tahoma"/>
          <w:sz w:val="16"/>
          <w:szCs w:val="16"/>
        </w:rPr>
        <w:t xml:space="preserve"> Включить, если Договор заключается не по 223-ФЗ.</w:t>
      </w:r>
    </w:p>
  </w:footnote>
  <w:footnote w:id="66">
    <w:p w14:paraId="341B0242" w14:textId="77777777" w:rsidR="003A556C" w:rsidRPr="00D43A36"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67">
    <w:p w14:paraId="0B326D1B" w14:textId="77777777" w:rsidR="003A556C" w:rsidRPr="00D43A36"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1F73FF">
        <w:rPr>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с авансом исполнения обязательств и возврата аванса).</w:t>
      </w:r>
    </w:p>
  </w:footnote>
  <w:footnote w:id="68">
    <w:p w14:paraId="28905118" w14:textId="77777777" w:rsidR="003A556C" w:rsidRPr="00D43A36"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1F73FF">
        <w:rPr>
          <w:rFonts w:ascii="Tahoma" w:hAnsi="Tahoma" w:cs="Tahoma"/>
          <w:sz w:val="16"/>
          <w:szCs w:val="16"/>
        </w:rPr>
        <w:t xml:space="preserve"> Количество </w:t>
      </w:r>
      <w:proofErr w:type="spellStart"/>
      <w:r w:rsidRPr="001F73FF">
        <w:rPr>
          <w:rFonts w:ascii="Tahoma" w:hAnsi="Tahoma" w:cs="Tahoma"/>
          <w:sz w:val="16"/>
          <w:szCs w:val="16"/>
        </w:rPr>
        <w:t>р.д</w:t>
      </w:r>
      <w:proofErr w:type="spellEnd"/>
      <w:r w:rsidRPr="001F73FF">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sidRPr="00D43A36">
        <w:rPr>
          <w:rFonts w:ascii="Tahoma" w:hAnsi="Tahoma" w:cs="Tahoma"/>
          <w:sz w:val="16"/>
          <w:szCs w:val="16"/>
        </w:rPr>
        <w:t>поставки товаров.</w:t>
      </w:r>
    </w:p>
  </w:footnote>
  <w:footnote w:id="69">
    <w:p w14:paraId="4383C69B" w14:textId="77777777" w:rsidR="003A556C" w:rsidRPr="00D43A36"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1F73FF">
        <w:rPr>
          <w:rFonts w:ascii="Tahoma" w:hAnsi="Tahoma" w:cs="Tahoma"/>
          <w:sz w:val="16"/>
          <w:szCs w:val="16"/>
        </w:rPr>
        <w:t xml:space="preserve"> Включить, если Договор заключается не по 223-ФЗ.</w:t>
      </w:r>
    </w:p>
  </w:footnote>
  <w:footnote w:id="70">
    <w:p w14:paraId="31670DB0" w14:textId="77777777" w:rsidR="003A556C" w:rsidRPr="00D43A36"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8045B7">
        <w:rPr>
          <w:rStyle w:val="aff8"/>
          <w:rFonts w:ascii="Tahoma" w:hAnsi="Tahoma" w:cs="Tahoma"/>
          <w:color w:val="FF0000"/>
          <w:sz w:val="16"/>
          <w:szCs w:val="16"/>
        </w:rPr>
        <w:t xml:space="preserve"> </w:t>
      </w:r>
      <w:r w:rsidRPr="00D43A36">
        <w:rPr>
          <w:rFonts w:ascii="Tahoma" w:hAnsi="Tahoma" w:cs="Tahoma"/>
          <w:sz w:val="16"/>
          <w:szCs w:val="16"/>
        </w:rPr>
        <w:t>Для конкурентных закупок с участием СМСП в рамках 223-ФЗ (форма БГ без аванса).</w:t>
      </w:r>
    </w:p>
  </w:footnote>
  <w:footnote w:id="71">
    <w:p w14:paraId="5984E98F" w14:textId="77777777" w:rsidR="003A556C" w:rsidRPr="00FA4DD4"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8045B7">
        <w:rPr>
          <w:rFonts w:ascii="Tahoma" w:hAnsi="Tahoma" w:cs="Tahoma"/>
          <w:color w:val="FF0000"/>
          <w:sz w:val="16"/>
          <w:szCs w:val="16"/>
        </w:rPr>
        <w:t xml:space="preserve"> </w:t>
      </w:r>
      <w:r w:rsidRPr="007A4C35">
        <w:rPr>
          <w:rFonts w:ascii="Tahoma" w:hAnsi="Tahoma" w:cs="Tahoma"/>
          <w:sz w:val="16"/>
          <w:szCs w:val="16"/>
        </w:rPr>
        <w:t>Включить, если Договор заключается не по 223-ФЗ.</w:t>
      </w:r>
    </w:p>
  </w:footnote>
  <w:footnote w:id="72">
    <w:p w14:paraId="5B00FDDF" w14:textId="77777777" w:rsidR="003A556C" w:rsidRPr="00FA4DD4" w:rsidRDefault="003A556C" w:rsidP="002A24F9">
      <w:pPr>
        <w:pStyle w:val="aff6"/>
        <w:rPr>
          <w:rFonts w:ascii="Tahoma" w:hAnsi="Tahoma" w:cs="Tahoma"/>
          <w:sz w:val="16"/>
          <w:szCs w:val="16"/>
        </w:rPr>
      </w:pPr>
      <w:r w:rsidRPr="008045B7">
        <w:rPr>
          <w:rStyle w:val="aff8"/>
          <w:rFonts w:ascii="Tahoma" w:hAnsi="Tahoma" w:cs="Tahoma"/>
          <w:color w:val="FF0000"/>
          <w:sz w:val="16"/>
          <w:szCs w:val="16"/>
        </w:rPr>
        <w:footnoteRef/>
      </w:r>
      <w:r w:rsidRPr="00FA4DD4">
        <w:rPr>
          <w:rStyle w:val="aff8"/>
          <w:rFonts w:ascii="Tahoma" w:hAnsi="Tahoma" w:cs="Tahoma"/>
          <w:sz w:val="16"/>
          <w:szCs w:val="16"/>
        </w:rPr>
        <w:t xml:space="preserve"> </w:t>
      </w:r>
      <w:r w:rsidRPr="007A4C35">
        <w:rPr>
          <w:rFonts w:ascii="Tahoma" w:hAnsi="Tahoma" w:cs="Tahoma"/>
          <w:sz w:val="16"/>
          <w:szCs w:val="16"/>
        </w:rPr>
        <w:t>Для конкурентных закупок с участием СМСП в рамках 223-ФЗ (форма БГ на гарантийный срок).</w:t>
      </w:r>
    </w:p>
  </w:footnote>
  <w:footnote w:id="73">
    <w:p w14:paraId="3E10C0A4" w14:textId="77777777" w:rsidR="003A556C" w:rsidRPr="00216BC8" w:rsidRDefault="003A556C" w:rsidP="001A6E3A">
      <w:pPr>
        <w:pStyle w:val="affffffff3"/>
        <w:spacing w:before="0" w:after="0"/>
        <w:jc w:val="left"/>
      </w:pPr>
      <w:r w:rsidRPr="0059087D">
        <w:rPr>
          <w:rStyle w:val="aff8"/>
          <w:color w:val="FF0000"/>
        </w:rPr>
        <w:footnoteRef/>
      </w:r>
      <w:r w:rsidRPr="0059087D">
        <w:rPr>
          <w:color w:val="FF0000"/>
        </w:rPr>
        <w:t xml:space="preserve"> </w:t>
      </w:r>
      <w:r w:rsidRPr="00216BC8">
        <w:t>Включается в договоры со сторонними контрагентами.</w:t>
      </w:r>
    </w:p>
  </w:footnote>
  <w:footnote w:id="74">
    <w:p w14:paraId="4BCBE88C" w14:textId="77777777" w:rsidR="003A556C" w:rsidRPr="00216BC8" w:rsidRDefault="003A556C" w:rsidP="00A668DF">
      <w:pPr>
        <w:pStyle w:val="affffffff9"/>
      </w:pPr>
      <w:r w:rsidRPr="008045B7">
        <w:rPr>
          <w:rStyle w:val="aff8"/>
          <w:color w:val="FF0000"/>
        </w:rPr>
        <w:footnoteRef/>
      </w:r>
      <w:r w:rsidRPr="00216BC8">
        <w:t xml:space="preserve"> Включается в договоры со сторонними контрагентами.</w:t>
      </w:r>
    </w:p>
  </w:footnote>
  <w:footnote w:id="75">
    <w:p w14:paraId="68A519C6" w14:textId="77777777" w:rsidR="003A556C" w:rsidRPr="00216BC8" w:rsidRDefault="003A556C" w:rsidP="00A668DF">
      <w:pPr>
        <w:pStyle w:val="affffffff3"/>
        <w:spacing w:before="0" w:after="0"/>
        <w:jc w:val="left"/>
      </w:pPr>
      <w:r w:rsidRPr="008045B7">
        <w:rPr>
          <w:rStyle w:val="aff8"/>
          <w:color w:val="FF0000"/>
        </w:rPr>
        <w:footnoteRef/>
      </w:r>
      <w:r w:rsidRPr="00216BC8">
        <w:t xml:space="preserve"> Включается во внутригрупповые договоры.</w:t>
      </w:r>
    </w:p>
  </w:footnote>
  <w:footnote w:id="76">
    <w:p w14:paraId="105C2A53" w14:textId="63DBB990" w:rsidR="003A556C" w:rsidRDefault="003A556C">
      <w:pPr>
        <w:pStyle w:val="aff6"/>
      </w:pPr>
      <w:r w:rsidRPr="008045B7">
        <w:rPr>
          <w:rFonts w:ascii="Tahoma" w:hAnsi="Tahoma" w:cs="Tahoma"/>
          <w:color w:val="FF0000"/>
          <w:sz w:val="16"/>
          <w:szCs w:val="16"/>
          <w:vertAlign w:val="superscript"/>
        </w:rPr>
        <w:footnoteRef/>
      </w:r>
      <w:r w:rsidRPr="008045B7">
        <w:rPr>
          <w:rFonts w:ascii="Tahoma" w:hAnsi="Tahoma" w:cs="Tahoma"/>
          <w:sz w:val="16"/>
          <w:szCs w:val="16"/>
        </w:rPr>
        <w:t xml:space="preserve"> В случае поставки товара на условиях доставки товара Пос</w:t>
      </w:r>
      <w:r w:rsidRPr="00D81855">
        <w:rPr>
          <w:rFonts w:ascii="Tahoma" w:hAnsi="Tahoma" w:cs="Tahoma"/>
          <w:sz w:val="16"/>
          <w:szCs w:val="16"/>
        </w:rPr>
        <w:t>тавщиком к месту передачи товара.</w:t>
      </w:r>
    </w:p>
  </w:footnote>
  <w:footnote w:id="77">
    <w:p w14:paraId="5FBB83B2" w14:textId="47DCF595" w:rsidR="003A556C" w:rsidRDefault="003A556C">
      <w:pPr>
        <w:pStyle w:val="aff6"/>
      </w:pPr>
      <w:r w:rsidRPr="008045B7">
        <w:rPr>
          <w:rFonts w:ascii="Tahoma" w:hAnsi="Tahoma" w:cs="Tahoma"/>
          <w:color w:val="FF0000"/>
          <w:sz w:val="16"/>
          <w:szCs w:val="16"/>
          <w:vertAlign w:val="superscript"/>
        </w:rPr>
        <w:footnoteRef/>
      </w:r>
      <w:r w:rsidRPr="008045B7">
        <w:rPr>
          <w:rFonts w:ascii="Tahoma" w:hAnsi="Tahoma" w:cs="Tahoma"/>
          <w:color w:val="FF0000"/>
          <w:sz w:val="16"/>
          <w:szCs w:val="16"/>
          <w:vertAlign w:val="superscript"/>
        </w:rPr>
        <w:t xml:space="preserve"> </w:t>
      </w:r>
      <w:r w:rsidRPr="008045B7">
        <w:rPr>
          <w:rFonts w:ascii="Tahoma" w:hAnsi="Tahoma" w:cs="Tahoma"/>
          <w:sz w:val="16"/>
          <w:szCs w:val="16"/>
        </w:rPr>
        <w:t xml:space="preserve">В случае поставки </w:t>
      </w:r>
      <w:r>
        <w:rPr>
          <w:rFonts w:ascii="Tahoma" w:hAnsi="Tahoma" w:cs="Tahoma"/>
          <w:sz w:val="16"/>
          <w:szCs w:val="16"/>
        </w:rPr>
        <w:t>Т</w:t>
      </w:r>
      <w:r w:rsidRPr="008045B7">
        <w:rPr>
          <w:rFonts w:ascii="Tahoma" w:hAnsi="Tahoma" w:cs="Tahoma"/>
          <w:sz w:val="16"/>
          <w:szCs w:val="16"/>
        </w:rPr>
        <w:t>овара на условиях выборки товара Покупателем</w:t>
      </w:r>
      <w:r>
        <w:rPr>
          <w:rFonts w:ascii="Tahoma" w:hAnsi="Tahoma" w:cs="Tahoma"/>
          <w:sz w:val="16"/>
          <w:szCs w:val="16"/>
        </w:rPr>
        <w:t>.</w:t>
      </w:r>
    </w:p>
  </w:footnote>
  <w:footnote w:id="78">
    <w:p w14:paraId="7D779FDB" w14:textId="77777777" w:rsidR="003A556C" w:rsidRPr="008045B7" w:rsidRDefault="003A556C" w:rsidP="00BA7B05">
      <w:pPr>
        <w:pStyle w:val="aff6"/>
        <w:rPr>
          <w:rFonts w:ascii="Tahoma" w:hAnsi="Tahoma" w:cs="Tahoma"/>
          <w:sz w:val="16"/>
          <w:szCs w:val="16"/>
        </w:rPr>
      </w:pPr>
      <w:r w:rsidRPr="008045B7">
        <w:rPr>
          <w:rFonts w:ascii="Tahoma" w:hAnsi="Tahoma" w:cs="Tahoma"/>
          <w:color w:val="FF0000"/>
          <w:sz w:val="16"/>
          <w:szCs w:val="16"/>
          <w:vertAlign w:val="superscript"/>
        </w:rPr>
        <w:footnoteRef/>
      </w:r>
      <w:r w:rsidRPr="008045B7">
        <w:rPr>
          <w:rFonts w:ascii="Tahoma" w:hAnsi="Tahoma" w:cs="Tahoma"/>
          <w:color w:val="FF0000"/>
          <w:sz w:val="16"/>
          <w:szCs w:val="16"/>
          <w:vertAlign w:val="superscript"/>
        </w:rPr>
        <w:t xml:space="preserve"> </w:t>
      </w:r>
      <w:r w:rsidRPr="008045B7">
        <w:rPr>
          <w:rFonts w:ascii="Tahoma" w:hAnsi="Tahoma" w:cs="Tahoma"/>
          <w:sz w:val="16"/>
          <w:szCs w:val="16"/>
        </w:rPr>
        <w:t>В случае заключения Договора на поставку комплектного оборудования и ЗИП включить пункт</w:t>
      </w:r>
      <w:r>
        <w:rPr>
          <w:rFonts w:ascii="Tahoma" w:hAnsi="Tahoma" w:cs="Tahoma"/>
          <w:sz w:val="16"/>
          <w:szCs w:val="16"/>
        </w:rPr>
        <w:t xml:space="preserve">. </w:t>
      </w:r>
      <w:r w:rsidRPr="008045B7">
        <w:rPr>
          <w:rFonts w:ascii="Tahoma" w:hAnsi="Tahoma" w:cs="Tahoma"/>
          <w:sz w:val="16"/>
          <w:szCs w:val="16"/>
        </w:rPr>
        <w:t>Комплектное оборудование и ЗИП:</w:t>
      </w:r>
    </w:p>
    <w:p w14:paraId="713C9056" w14:textId="77777777" w:rsidR="003A556C" w:rsidRPr="008045B7" w:rsidRDefault="003A556C" w:rsidP="00BA7B05">
      <w:pPr>
        <w:pStyle w:val="aff6"/>
        <w:rPr>
          <w:rFonts w:ascii="Tahoma" w:hAnsi="Tahoma" w:cs="Tahoma"/>
          <w:sz w:val="16"/>
          <w:szCs w:val="16"/>
        </w:rPr>
      </w:pPr>
      <w:r w:rsidRPr="008045B7">
        <w:rPr>
          <w:rFonts w:ascii="Tahoma" w:hAnsi="Tahoma" w:cs="Tahoma"/>
          <w:sz w:val="16"/>
          <w:szCs w:val="16"/>
        </w:rPr>
        <w:t>- комплекты, состоящие из нескольких МТР (единиц оборудования), способных самостоятельно выполнять свои функции в отдельности;</w:t>
      </w:r>
    </w:p>
    <w:p w14:paraId="3B7A3624" w14:textId="77777777" w:rsidR="003A556C" w:rsidRPr="008045B7" w:rsidRDefault="003A556C" w:rsidP="00BA7B05">
      <w:pPr>
        <w:pStyle w:val="aff6"/>
        <w:rPr>
          <w:rFonts w:ascii="Tahoma" w:hAnsi="Tahoma" w:cs="Tahoma"/>
          <w:sz w:val="16"/>
          <w:szCs w:val="16"/>
        </w:rPr>
      </w:pPr>
      <w:r w:rsidRPr="008045B7">
        <w:rPr>
          <w:rFonts w:ascii="Tahoma" w:hAnsi="Tahoma" w:cs="Tahoma"/>
          <w:sz w:val="16"/>
          <w:szCs w:val="16"/>
        </w:rPr>
        <w:t>- комплекты, состоящие из нескольких МТР (единиц оборудования), неспособных самостоятельно выполнять свои функции, и имеющих существенно различающийся срок полезного использования;</w:t>
      </w:r>
    </w:p>
    <w:p w14:paraId="50BA9AD8" w14:textId="2382F279" w:rsidR="003A556C" w:rsidRDefault="003A556C" w:rsidP="00BA7B05">
      <w:pPr>
        <w:pStyle w:val="aff6"/>
      </w:pPr>
      <w:r w:rsidRPr="008045B7">
        <w:rPr>
          <w:rFonts w:ascii="Tahoma" w:hAnsi="Tahoma" w:cs="Tahoma"/>
          <w:sz w:val="16"/>
          <w:szCs w:val="16"/>
        </w:rPr>
        <w:t>- комплекты, имеющие в составе заводской ЗИП, требующийся для ремонта в процессе эксплуатации оборудования, входящего в комплект.</w:t>
      </w:r>
    </w:p>
  </w:footnote>
  <w:footnote w:id="79">
    <w:p w14:paraId="7FF98ED8" w14:textId="77777777" w:rsidR="003A556C" w:rsidRPr="008045B7" w:rsidRDefault="003A556C" w:rsidP="00AC2475">
      <w:pPr>
        <w:pStyle w:val="aff6"/>
        <w:jc w:val="both"/>
        <w:rPr>
          <w:rFonts w:ascii="Tahoma" w:hAnsi="Tahoma" w:cs="Tahoma"/>
          <w:sz w:val="16"/>
          <w:szCs w:val="16"/>
        </w:rPr>
      </w:pPr>
      <w:r w:rsidRPr="008045B7">
        <w:rPr>
          <w:rStyle w:val="aff8"/>
          <w:rFonts w:ascii="Tahoma" w:hAnsi="Tahoma" w:cs="Tahoma"/>
          <w:color w:val="FF0000"/>
          <w:sz w:val="16"/>
          <w:szCs w:val="16"/>
        </w:rPr>
        <w:footnoteRef/>
      </w:r>
      <w:r w:rsidRPr="008045B7">
        <w:rPr>
          <w:rFonts w:ascii="Tahoma" w:hAnsi="Tahoma" w:cs="Tahoma"/>
          <w:sz w:val="16"/>
          <w:szCs w:val="16"/>
        </w:rPr>
        <w:t xml:space="preserve"> Включается с учетом условий о моменте исполнения обязанности по передаче товара и перехода рисков утраты, гибели и повреждения.</w:t>
      </w:r>
    </w:p>
  </w:footnote>
  <w:footnote w:id="80">
    <w:p w14:paraId="5DCA4C0B" w14:textId="5E105FCF" w:rsidR="003A556C" w:rsidRDefault="003A556C" w:rsidP="008045B7">
      <w:pPr>
        <w:pStyle w:val="aff6"/>
        <w:jc w:val="both"/>
      </w:pPr>
      <w:r w:rsidRPr="008045B7">
        <w:rPr>
          <w:rFonts w:ascii="Tahoma" w:hAnsi="Tahoma" w:cs="Tahoma"/>
          <w:color w:val="FF0000"/>
          <w:sz w:val="16"/>
          <w:szCs w:val="16"/>
          <w:vertAlign w:val="superscript"/>
        </w:rPr>
        <w:footnoteRef/>
      </w:r>
      <w:r w:rsidRPr="008045B7">
        <w:rPr>
          <w:rFonts w:ascii="Tahoma" w:hAnsi="Tahoma" w:cs="Tahoma"/>
          <w:color w:val="FF0000"/>
          <w:sz w:val="16"/>
          <w:szCs w:val="16"/>
          <w:vertAlign w:val="superscript"/>
        </w:rPr>
        <w:t xml:space="preserve"> </w:t>
      </w:r>
      <w:r w:rsidRPr="00615C52">
        <w:rPr>
          <w:rFonts w:ascii="Tahoma" w:hAnsi="Tahoma" w:cs="Tahoma"/>
          <w:sz w:val="16"/>
          <w:szCs w:val="16"/>
        </w:rPr>
        <w:t xml:space="preserve">Включается </w:t>
      </w:r>
      <w:r w:rsidRPr="008045B7">
        <w:rPr>
          <w:rFonts w:ascii="Tahoma" w:hAnsi="Tahoma" w:cs="Tahoma"/>
          <w:sz w:val="16"/>
          <w:szCs w:val="16"/>
        </w:rPr>
        <w:t>если при заключении договора принято решение о страховании</w:t>
      </w:r>
      <w:r>
        <w:rPr>
          <w:rFonts w:ascii="Tahoma" w:hAnsi="Tahoma" w:cs="Tahoma"/>
          <w:sz w:val="16"/>
          <w:szCs w:val="16"/>
        </w:rPr>
        <w:t>.</w:t>
      </w:r>
    </w:p>
  </w:footnote>
  <w:footnote w:id="81">
    <w:p w14:paraId="1C25E215" w14:textId="77777777" w:rsidR="003A556C" w:rsidRPr="00503B03" w:rsidRDefault="003A556C" w:rsidP="00615C52">
      <w:pPr>
        <w:pStyle w:val="aff6"/>
        <w:jc w:val="both"/>
        <w:rPr>
          <w:rFonts w:ascii="Tahoma" w:hAnsi="Tahoma" w:cs="Tahoma"/>
          <w:sz w:val="16"/>
          <w:szCs w:val="16"/>
        </w:rPr>
      </w:pPr>
      <w:r w:rsidRPr="00503B03">
        <w:rPr>
          <w:rStyle w:val="aff8"/>
          <w:rFonts w:ascii="Tahoma" w:hAnsi="Tahoma" w:cs="Tahoma"/>
          <w:color w:val="FF0000"/>
          <w:sz w:val="16"/>
          <w:szCs w:val="16"/>
        </w:rPr>
        <w:footnoteRef/>
      </w:r>
      <w:r w:rsidRPr="00503B03">
        <w:rPr>
          <w:rFonts w:ascii="Tahoma" w:hAnsi="Tahoma" w:cs="Tahoma"/>
          <w:color w:val="FF0000"/>
          <w:sz w:val="16"/>
          <w:szCs w:val="16"/>
        </w:rPr>
        <w:t xml:space="preserve"> </w:t>
      </w:r>
      <w:r w:rsidRPr="00503B03">
        <w:rPr>
          <w:rFonts w:ascii="Tahoma" w:hAnsi="Tahoma" w:cs="Tahoma"/>
          <w:sz w:val="16"/>
          <w:szCs w:val="16"/>
        </w:rPr>
        <w:t>Потребность в организации страховой защиты направляется в Управление страхования ГО в порядке, установленном НМД Компании и/или РОКС НН.</w:t>
      </w:r>
    </w:p>
  </w:footnote>
  <w:footnote w:id="82">
    <w:p w14:paraId="209FDDAD" w14:textId="77777777" w:rsidR="003A556C" w:rsidRPr="008045B7" w:rsidRDefault="003A556C" w:rsidP="001A6E3A">
      <w:pPr>
        <w:pStyle w:val="aff6"/>
        <w:rPr>
          <w:rFonts w:ascii="Tahoma" w:hAnsi="Tahoma" w:cs="Tahoma"/>
          <w:sz w:val="16"/>
          <w:szCs w:val="16"/>
        </w:rPr>
      </w:pPr>
      <w:r w:rsidRPr="008045B7">
        <w:rPr>
          <w:rStyle w:val="aff8"/>
          <w:rFonts w:ascii="Tahoma" w:hAnsi="Tahoma" w:cs="Tahoma"/>
          <w:color w:val="FF0000"/>
          <w:sz w:val="16"/>
          <w:szCs w:val="16"/>
        </w:rPr>
        <w:footnoteRef/>
      </w:r>
      <w:r w:rsidRPr="008045B7">
        <w:rPr>
          <w:rFonts w:ascii="Tahoma" w:hAnsi="Tahoma" w:cs="Tahoma"/>
          <w:color w:val="FF0000"/>
          <w:sz w:val="16"/>
          <w:szCs w:val="16"/>
        </w:rPr>
        <w:t xml:space="preserve"> </w:t>
      </w:r>
      <w:r w:rsidRPr="008045B7">
        <w:rPr>
          <w:rFonts w:ascii="Tahoma" w:hAnsi="Tahoma" w:cs="Tahoma"/>
          <w:sz w:val="16"/>
          <w:szCs w:val="16"/>
        </w:rPr>
        <w:t xml:space="preserve">Количество дней может быть изменено в исключительных случаях. </w:t>
      </w:r>
    </w:p>
  </w:footnote>
  <w:footnote w:id="83">
    <w:p w14:paraId="1531F25A" w14:textId="77777777" w:rsidR="003A556C" w:rsidRPr="001F5FB6" w:rsidRDefault="003A556C" w:rsidP="00C73F15">
      <w:pPr>
        <w:pStyle w:val="aff6"/>
        <w:rPr>
          <w:rFonts w:ascii="Tahoma" w:hAnsi="Tahoma" w:cs="Tahoma"/>
          <w:sz w:val="16"/>
          <w:szCs w:val="16"/>
        </w:rPr>
      </w:pPr>
      <w:r w:rsidRPr="008045B7">
        <w:rPr>
          <w:rStyle w:val="aff8"/>
          <w:rFonts w:ascii="Tahoma" w:hAnsi="Tahoma" w:cs="Tahoma"/>
          <w:color w:val="FF0000"/>
          <w:sz w:val="16"/>
          <w:szCs w:val="16"/>
        </w:rPr>
        <w:footnoteRef/>
      </w:r>
      <w:r w:rsidRPr="001F5FB6">
        <w:rPr>
          <w:rFonts w:ascii="Tahoma" w:hAnsi="Tahoma" w:cs="Tahoma"/>
          <w:sz w:val="16"/>
          <w:szCs w:val="16"/>
        </w:rPr>
        <w:t xml:space="preserve"> Указывается наименование государства – члена ЕАЭС/не входящего в ЕАЭС.</w:t>
      </w:r>
    </w:p>
  </w:footnote>
  <w:footnote w:id="84">
    <w:p w14:paraId="382B2BC8" w14:textId="77777777" w:rsidR="003A556C" w:rsidRPr="003D321B" w:rsidRDefault="003A556C" w:rsidP="00C73F15">
      <w:pPr>
        <w:pStyle w:val="aff6"/>
        <w:rPr>
          <w:rFonts w:ascii="Tahoma" w:hAnsi="Tahoma" w:cs="Tahoma"/>
          <w:iCs/>
          <w:sz w:val="16"/>
          <w:szCs w:val="16"/>
        </w:rPr>
      </w:pPr>
      <w:r w:rsidRPr="00FA7880">
        <w:rPr>
          <w:rStyle w:val="aff8"/>
          <w:rFonts w:ascii="Tahoma" w:hAnsi="Tahoma" w:cs="Tahoma"/>
          <w:color w:val="FF0000"/>
          <w:sz w:val="16"/>
          <w:szCs w:val="16"/>
        </w:rPr>
        <w:footnoteRef/>
      </w:r>
      <w:r w:rsidRPr="00FA7880">
        <w:rPr>
          <w:rFonts w:ascii="Tahoma" w:hAnsi="Tahoma" w:cs="Tahoma"/>
          <w:color w:val="FF0000"/>
          <w:sz w:val="16"/>
          <w:szCs w:val="16"/>
        </w:rPr>
        <w:t xml:space="preserve"> </w:t>
      </w:r>
      <w:r w:rsidRPr="003D321B">
        <w:rPr>
          <w:rFonts w:ascii="Tahoma" w:hAnsi="Tahoma" w:cs="Tahoma"/>
          <w:iCs/>
          <w:sz w:val="16"/>
          <w:szCs w:val="16"/>
        </w:rPr>
        <w:t>Указать адрес ответственного подразделения</w:t>
      </w:r>
      <w:r>
        <w:rPr>
          <w:rFonts w:ascii="Tahoma" w:hAnsi="Tahoma" w:cs="Tahoma"/>
          <w:iCs/>
          <w:sz w:val="16"/>
          <w:szCs w:val="16"/>
        </w:rPr>
        <w:t>.</w:t>
      </w:r>
    </w:p>
  </w:footnote>
  <w:footnote w:id="85">
    <w:p w14:paraId="6B3B5D43" w14:textId="77777777" w:rsidR="003A556C" w:rsidRPr="003D321B" w:rsidRDefault="003A556C" w:rsidP="00C73F15">
      <w:pPr>
        <w:pStyle w:val="aff6"/>
        <w:rPr>
          <w:rFonts w:ascii="Tahoma" w:hAnsi="Tahoma" w:cs="Tahoma"/>
          <w:iCs/>
          <w:sz w:val="16"/>
          <w:szCs w:val="16"/>
        </w:rPr>
      </w:pPr>
      <w:r w:rsidRPr="00FA7880">
        <w:rPr>
          <w:rStyle w:val="aff8"/>
          <w:rFonts w:ascii="Tahoma" w:hAnsi="Tahoma" w:cs="Tahoma"/>
          <w:iCs/>
          <w:color w:val="FF0000"/>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86">
    <w:p w14:paraId="5F75C9BA" w14:textId="77777777" w:rsidR="003A556C" w:rsidRPr="003D321B" w:rsidRDefault="003A556C" w:rsidP="00C73F15">
      <w:pPr>
        <w:pStyle w:val="aff6"/>
        <w:rPr>
          <w:rFonts w:ascii="Tahoma" w:hAnsi="Tahoma" w:cs="Tahoma"/>
          <w:iCs/>
          <w:sz w:val="16"/>
          <w:szCs w:val="16"/>
        </w:rPr>
      </w:pPr>
      <w:r w:rsidRPr="00FA7880">
        <w:rPr>
          <w:rStyle w:val="aff8"/>
          <w:rFonts w:ascii="Tahoma" w:hAnsi="Tahoma" w:cs="Tahoma"/>
          <w:iCs/>
          <w:color w:val="FF0000"/>
          <w:sz w:val="16"/>
          <w:szCs w:val="16"/>
        </w:rPr>
        <w:footnoteRef/>
      </w:r>
      <w:r w:rsidRPr="003D321B">
        <w:rPr>
          <w:rFonts w:ascii="Tahoma" w:hAnsi="Tahoma" w:cs="Tahoma"/>
          <w:iCs/>
          <w:sz w:val="16"/>
          <w:szCs w:val="16"/>
        </w:rPr>
        <w:t xml:space="preserve"> </w:t>
      </w:r>
      <w:r>
        <w:rPr>
          <w:rFonts w:ascii="Tahoma" w:hAnsi="Tahoma" w:cs="Tahoma"/>
          <w:iCs/>
          <w:sz w:val="16"/>
          <w:szCs w:val="16"/>
        </w:rPr>
        <w:t>У</w:t>
      </w:r>
      <w:r w:rsidRPr="003D321B">
        <w:rPr>
          <w:rFonts w:ascii="Tahoma" w:hAnsi="Tahoma" w:cs="Tahoma"/>
          <w:iCs/>
          <w:sz w:val="16"/>
          <w:szCs w:val="16"/>
        </w:rPr>
        <w:t>казать адрес Грузополучателя</w:t>
      </w:r>
      <w:r>
        <w:rPr>
          <w:rFonts w:ascii="Tahoma" w:hAnsi="Tahoma" w:cs="Tahoma"/>
          <w:iCs/>
          <w:sz w:val="16"/>
          <w:szCs w:val="16"/>
        </w:rPr>
        <w:t>.</w:t>
      </w:r>
    </w:p>
  </w:footnote>
  <w:footnote w:id="87">
    <w:p w14:paraId="44C8BE1C" w14:textId="77777777" w:rsidR="003A556C" w:rsidRPr="003D321B" w:rsidRDefault="003A556C" w:rsidP="00C73F15">
      <w:pPr>
        <w:pStyle w:val="aff6"/>
        <w:rPr>
          <w:rFonts w:ascii="Tahoma" w:hAnsi="Tahoma" w:cs="Tahoma"/>
          <w:iCs/>
          <w:sz w:val="16"/>
          <w:szCs w:val="16"/>
        </w:rPr>
      </w:pPr>
      <w:r w:rsidRPr="00FA7880">
        <w:rPr>
          <w:rStyle w:val="aff8"/>
          <w:rFonts w:ascii="Tahoma" w:hAnsi="Tahoma" w:cs="Tahoma"/>
          <w:iCs/>
          <w:color w:val="FF0000"/>
          <w:sz w:val="16"/>
          <w:szCs w:val="16"/>
        </w:rPr>
        <w:footnoteRef/>
      </w:r>
      <w:r w:rsidRPr="003D321B">
        <w:rPr>
          <w:rFonts w:ascii="Tahoma" w:hAnsi="Tahoma" w:cs="Tahoma"/>
          <w:iCs/>
          <w:sz w:val="16"/>
          <w:szCs w:val="16"/>
        </w:rPr>
        <w:t xml:space="preserve"> </w:t>
      </w:r>
      <w:r>
        <w:rPr>
          <w:rFonts w:ascii="Tahoma" w:hAnsi="Tahoma" w:cs="Tahoma"/>
          <w:iCs/>
          <w:sz w:val="16"/>
          <w:szCs w:val="16"/>
        </w:rPr>
        <w:t xml:space="preserve">Указать </w:t>
      </w:r>
      <w:r w:rsidRPr="003D321B">
        <w:rPr>
          <w:rFonts w:ascii="Tahoma" w:hAnsi="Tahoma" w:cs="Tahoma"/>
          <w:iCs/>
          <w:sz w:val="16"/>
          <w:szCs w:val="16"/>
        </w:rPr>
        <w:t>ФИО</w:t>
      </w:r>
      <w:r>
        <w:rPr>
          <w:rFonts w:ascii="Tahoma" w:hAnsi="Tahoma" w:cs="Tahoma"/>
          <w:iCs/>
          <w:sz w:val="16"/>
          <w:szCs w:val="16"/>
        </w:rPr>
        <w:t>.</w:t>
      </w:r>
    </w:p>
  </w:footnote>
  <w:footnote w:id="88">
    <w:p w14:paraId="64321455" w14:textId="77777777" w:rsidR="003A556C" w:rsidRDefault="003A556C" w:rsidP="00C73F15">
      <w:pPr>
        <w:widowControl w:val="0"/>
        <w:jc w:val="left"/>
      </w:pPr>
      <w:r w:rsidRPr="00FA7880">
        <w:rPr>
          <w:rStyle w:val="aff8"/>
          <w:rFonts w:ascii="Tahoma" w:hAnsi="Tahoma" w:cs="Tahoma"/>
          <w:iCs/>
          <w:color w:val="FF0000"/>
          <w:sz w:val="16"/>
          <w:szCs w:val="16"/>
        </w:rPr>
        <w:footnoteRef/>
      </w:r>
      <w:r w:rsidRPr="003D321B">
        <w:rPr>
          <w:rFonts w:ascii="Tahoma" w:hAnsi="Tahoma" w:cs="Tahoma"/>
          <w:iCs/>
          <w:sz w:val="16"/>
          <w:szCs w:val="16"/>
        </w:rPr>
        <w:t xml:space="preserve"> </w:t>
      </w:r>
      <w:r w:rsidRPr="003D321B">
        <w:rPr>
          <w:rFonts w:ascii="Tahoma" w:hAnsi="Tahoma" w:cs="Tahoma"/>
          <w:bCs/>
          <w:iCs/>
          <w:sz w:val="16"/>
          <w:szCs w:val="16"/>
        </w:rPr>
        <w:t>В</w:t>
      </w:r>
      <w:r>
        <w:rPr>
          <w:rFonts w:ascii="Tahoma" w:hAnsi="Tahoma" w:cs="Tahoma"/>
          <w:bCs/>
          <w:iCs/>
          <w:sz w:val="16"/>
          <w:szCs w:val="16"/>
        </w:rPr>
        <w:t>ключить если Д</w:t>
      </w:r>
      <w:r w:rsidRPr="003D321B">
        <w:rPr>
          <w:rFonts w:ascii="Tahoma" w:hAnsi="Tahoma" w:cs="Tahoma"/>
          <w:bCs/>
          <w:iCs/>
          <w:sz w:val="16"/>
          <w:szCs w:val="16"/>
        </w:rPr>
        <w:t>оговор</w:t>
      </w:r>
      <w:r>
        <w:rPr>
          <w:rFonts w:ascii="Tahoma" w:hAnsi="Tahoma" w:cs="Tahoma"/>
          <w:bCs/>
          <w:iCs/>
          <w:sz w:val="16"/>
          <w:szCs w:val="16"/>
        </w:rPr>
        <w:t xml:space="preserve"> заключается</w:t>
      </w:r>
      <w:r w:rsidRPr="003D321B">
        <w:rPr>
          <w:rFonts w:ascii="Tahoma" w:hAnsi="Tahoma" w:cs="Tahoma"/>
          <w:bCs/>
          <w:iCs/>
          <w:sz w:val="16"/>
          <w:szCs w:val="16"/>
        </w:rPr>
        <w:t xml:space="preserve"> с организацией из государства - члена ЕАЭС/ из государства, не входящего в ЕАЭС, и осуществления перемещения Поставщиком товаров на территорию РФ с территории государств - членов ЕАЭС</w:t>
      </w:r>
      <w:r>
        <w:rPr>
          <w:rFonts w:ascii="Tahoma" w:hAnsi="Tahoma" w:cs="Tahoma"/>
          <w:bCs/>
          <w:iCs/>
          <w:sz w:val="16"/>
          <w:szCs w:val="16"/>
        </w:rPr>
        <w:t xml:space="preserve"> </w:t>
      </w:r>
      <w:r w:rsidRPr="003D321B">
        <w:rPr>
          <w:rFonts w:ascii="Tahoma" w:hAnsi="Tahoma" w:cs="Tahoma"/>
          <w:bCs/>
          <w:iCs/>
          <w:sz w:val="16"/>
          <w:szCs w:val="16"/>
        </w:rPr>
        <w:t>/ не входящих в ЕАЭС</w:t>
      </w:r>
      <w:r>
        <w:rPr>
          <w:rFonts w:ascii="Tahoma" w:hAnsi="Tahoma" w:cs="Tahoma"/>
          <w:bCs/>
          <w:iCs/>
          <w:sz w:val="16"/>
          <w:szCs w:val="16"/>
        </w:rPr>
        <w:t>.</w:t>
      </w:r>
    </w:p>
  </w:footnote>
  <w:footnote w:id="89">
    <w:p w14:paraId="59F5F59F" w14:textId="74C9395A" w:rsidR="003A556C" w:rsidRDefault="003A556C">
      <w:pPr>
        <w:pStyle w:val="aff6"/>
      </w:pPr>
      <w:ins w:id="227" w:author="Меньшикова Алина Сергеевна" w:date="2025-09-08T16:11:00Z">
        <w:r>
          <w:rPr>
            <w:rStyle w:val="aff8"/>
          </w:rPr>
          <w:footnoteRef/>
        </w:r>
        <w:r>
          <w:t xml:space="preserve"> </w:t>
        </w:r>
        <w:r w:rsidRPr="003A556C">
          <w:rPr>
            <w:rFonts w:ascii="Tahoma" w:hAnsi="Tahoma" w:cs="Tahoma"/>
            <w:bCs/>
            <w:iCs/>
            <w:sz w:val="16"/>
            <w:szCs w:val="16"/>
            <w:rPrChange w:id="228" w:author="Меньшикова Алина Сергеевна" w:date="2025-09-08T16:12:00Z">
              <w:rPr/>
            </w:rPrChange>
          </w:rPr>
          <w:t>Включается, в случае поставки алкогольной продукции.</w:t>
        </w:r>
      </w:ins>
    </w:p>
  </w:footnote>
  <w:footnote w:id="90">
    <w:p w14:paraId="34B2CEDB" w14:textId="145414A7" w:rsidR="003A556C" w:rsidRDefault="003A556C">
      <w:pPr>
        <w:pStyle w:val="aff6"/>
      </w:pPr>
      <w:ins w:id="232" w:author="Меньшикова Алина Сергеевна" w:date="2025-09-08T14:13:00Z">
        <w:r>
          <w:rPr>
            <w:rStyle w:val="aff8"/>
          </w:rPr>
          <w:footnoteRef/>
        </w:r>
        <w:r>
          <w:t xml:space="preserve"> </w:t>
        </w:r>
        <w:r w:rsidRPr="00E77623">
          <w:rPr>
            <w:rFonts w:ascii="Tahoma" w:hAnsi="Tahoma" w:cs="Tahoma"/>
            <w:bCs/>
            <w:iCs/>
            <w:sz w:val="16"/>
            <w:szCs w:val="16"/>
            <w:rPrChange w:id="233" w:author="Меньшикова Алина Сергеевна" w:date="2025-09-08T14:13:00Z">
              <w:rPr/>
            </w:rPrChange>
          </w:rPr>
          <w:t>Включается</w:t>
        </w:r>
      </w:ins>
      <w:ins w:id="234" w:author="Меньшикова Алина Сергеевна" w:date="2025-09-08T14:41:00Z">
        <w:r>
          <w:rPr>
            <w:rFonts w:ascii="Tahoma" w:hAnsi="Tahoma" w:cs="Tahoma"/>
            <w:bCs/>
            <w:iCs/>
            <w:sz w:val="16"/>
            <w:szCs w:val="16"/>
          </w:rPr>
          <w:t>, в случае</w:t>
        </w:r>
      </w:ins>
      <w:ins w:id="235" w:author="Меньшикова Алина Сергеевна" w:date="2025-09-08T14:13:00Z">
        <w:r w:rsidRPr="00E77623">
          <w:rPr>
            <w:rFonts w:ascii="Tahoma" w:hAnsi="Tahoma" w:cs="Tahoma"/>
            <w:bCs/>
            <w:iCs/>
            <w:sz w:val="16"/>
            <w:szCs w:val="16"/>
            <w:rPrChange w:id="236" w:author="Меньшикова Алина Сергеевна" w:date="2025-09-08T14:13:00Z">
              <w:rPr/>
            </w:rPrChange>
          </w:rPr>
          <w:t xml:space="preserve"> </w:t>
        </w:r>
      </w:ins>
      <w:ins w:id="237" w:author="Меньшикова Алина Сергеевна" w:date="2025-09-08T14:41:00Z">
        <w:r>
          <w:rPr>
            <w:rFonts w:ascii="Tahoma" w:hAnsi="Tahoma" w:cs="Tahoma"/>
            <w:bCs/>
            <w:iCs/>
            <w:sz w:val="16"/>
            <w:szCs w:val="16"/>
          </w:rPr>
          <w:t>поставк</w:t>
        </w:r>
      </w:ins>
      <w:ins w:id="238" w:author="Меньшикова Алина Сергеевна" w:date="2025-09-08T16:11:00Z">
        <w:r>
          <w:rPr>
            <w:rFonts w:ascii="Tahoma" w:hAnsi="Tahoma" w:cs="Tahoma"/>
            <w:bCs/>
            <w:iCs/>
            <w:sz w:val="16"/>
            <w:szCs w:val="16"/>
          </w:rPr>
          <w:t>и</w:t>
        </w:r>
      </w:ins>
      <w:ins w:id="239" w:author="Меньшикова Алина Сергеевна" w:date="2025-09-08T14:41:00Z">
        <w:r>
          <w:rPr>
            <w:rFonts w:ascii="Tahoma" w:hAnsi="Tahoma" w:cs="Tahoma"/>
            <w:bCs/>
            <w:iCs/>
            <w:sz w:val="16"/>
            <w:szCs w:val="16"/>
          </w:rPr>
          <w:t xml:space="preserve"> </w:t>
        </w:r>
      </w:ins>
      <w:ins w:id="240" w:author="Меньшикова Алина Сергеевна" w:date="2025-09-08T14:13:00Z">
        <w:r w:rsidRPr="00E77623">
          <w:rPr>
            <w:rFonts w:ascii="Tahoma" w:hAnsi="Tahoma" w:cs="Tahoma"/>
            <w:bCs/>
            <w:iCs/>
            <w:sz w:val="16"/>
            <w:szCs w:val="16"/>
            <w:rPrChange w:id="241" w:author="Меньшикова Алина Сергеевна" w:date="2025-09-08T14:13:00Z">
              <w:rPr/>
            </w:rPrChange>
          </w:rPr>
          <w:t>продуктов питания</w:t>
        </w:r>
      </w:ins>
      <w:ins w:id="242" w:author="Меньшикова Алина Сергеевна" w:date="2025-09-08T14:41:00Z">
        <w:r>
          <w:rPr>
            <w:rFonts w:ascii="Tahoma" w:hAnsi="Tahoma" w:cs="Tahoma"/>
            <w:bCs/>
            <w:iCs/>
            <w:sz w:val="16"/>
            <w:szCs w:val="16"/>
          </w:rPr>
          <w:t>.</w:t>
        </w:r>
      </w:ins>
    </w:p>
  </w:footnote>
  <w:footnote w:id="91">
    <w:p w14:paraId="45AA88F1" w14:textId="77777777" w:rsidR="003A556C" w:rsidRPr="004C7762" w:rsidRDefault="003A556C" w:rsidP="00C50032">
      <w:pPr>
        <w:pStyle w:val="affffffff3"/>
        <w:spacing w:before="0" w:after="0"/>
        <w:jc w:val="left"/>
      </w:pPr>
      <w:r w:rsidRPr="00FA7880">
        <w:rPr>
          <w:rStyle w:val="aff8"/>
          <w:color w:val="FF0000"/>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5"/>
          </w:rPr>
          <w:t>https://k2.nornik.ru/Runtime/Runtime/Form/KB+Workdesk+Form/?CardID=488fe4ee-1687-ef11-8821-001dd8b721c5</w:t>
        </w:r>
      </w:hyperlink>
      <w:r>
        <w:t xml:space="preserve"> </w:t>
      </w:r>
    </w:p>
  </w:footnote>
  <w:footnote w:id="92">
    <w:p w14:paraId="3A546ED4" w14:textId="77777777" w:rsidR="003A556C" w:rsidRPr="00C50032" w:rsidRDefault="003A556C" w:rsidP="0054249F">
      <w:pPr>
        <w:pStyle w:val="affffffff3"/>
        <w:spacing w:before="0" w:after="0"/>
        <w:jc w:val="left"/>
      </w:pPr>
      <w:r w:rsidRPr="00FA7880">
        <w:rPr>
          <w:rStyle w:val="aff8"/>
          <w:color w:val="FF0000"/>
        </w:rPr>
        <w:footnoteRef/>
      </w:r>
      <w:r w:rsidRPr="00C50032">
        <w:t xml:space="preserve"> Если у контрагента есть «корпоративные» адреса (типа ___@</w:t>
      </w:r>
      <w:proofErr w:type="spellStart"/>
      <w:r w:rsidRPr="00C50032">
        <w:rPr>
          <w:lang w:val="en-US"/>
        </w:rPr>
        <w:t>nornik</w:t>
      </w:r>
      <w:proofErr w:type="spellEnd"/>
      <w:r w:rsidRPr="00C50032">
        <w:t>.</w:t>
      </w:r>
      <w:proofErr w:type="spellStart"/>
      <w:r w:rsidRPr="00C50032">
        <w:rPr>
          <w:lang w:val="en-US"/>
        </w:rPr>
        <w:t>ru</w:t>
      </w:r>
      <w:proofErr w:type="spellEnd"/>
      <w:r w:rsidRPr="00C50032">
        <w:t>, ___@</w:t>
      </w:r>
      <w:proofErr w:type="spellStart"/>
      <w:r w:rsidRPr="00C50032">
        <w:rPr>
          <w:lang w:val="en-US"/>
        </w:rPr>
        <w:t>gazprom</w:t>
      </w:r>
      <w:proofErr w:type="spellEnd"/>
      <w:r w:rsidRPr="00C50032">
        <w:t>.</w:t>
      </w:r>
      <w:proofErr w:type="spellStart"/>
      <w:r w:rsidRPr="00C50032">
        <w:rPr>
          <w:lang w:val="en-US"/>
        </w:rPr>
        <w:t>ru</w:t>
      </w:r>
      <w:proofErr w:type="spellEnd"/>
      <w:r w:rsidRPr="00C50032">
        <w:t>), то выбрать первый вариант.</w:t>
      </w:r>
    </w:p>
    <w:p w14:paraId="542C81D2" w14:textId="77777777" w:rsidR="003A556C" w:rsidRPr="00C50032" w:rsidRDefault="003A556C" w:rsidP="0054249F">
      <w:pPr>
        <w:pStyle w:val="affffffff3"/>
        <w:spacing w:before="0" w:after="0"/>
        <w:jc w:val="left"/>
      </w:pPr>
      <w:r w:rsidRPr="00C50032">
        <w:t>Если «корпоративных» адресов нет или в дополнение к «корпоративным» используются адреса типа ___@</w:t>
      </w:r>
      <w:r w:rsidRPr="00C50032">
        <w:rPr>
          <w:lang w:val="en-US"/>
        </w:rPr>
        <w:t>mail</w:t>
      </w:r>
      <w:r w:rsidRPr="00C50032">
        <w:t>.</w:t>
      </w:r>
      <w:proofErr w:type="spellStart"/>
      <w:r w:rsidRPr="00C50032">
        <w:rPr>
          <w:lang w:val="en-US"/>
        </w:rPr>
        <w:t>ru</w:t>
      </w:r>
      <w:proofErr w:type="spellEnd"/>
      <w:r w:rsidRPr="00C50032">
        <w:t>, ___@</w:t>
      </w:r>
      <w:proofErr w:type="spellStart"/>
      <w:r w:rsidRPr="00C50032">
        <w:rPr>
          <w:lang w:val="en-US"/>
        </w:rPr>
        <w:t>yandex</w:t>
      </w:r>
      <w:proofErr w:type="spellEnd"/>
      <w:r w:rsidRPr="00C50032">
        <w:t>.</w:t>
      </w:r>
      <w:proofErr w:type="spellStart"/>
      <w:r w:rsidRPr="00C50032">
        <w:rPr>
          <w:lang w:val="en-US"/>
        </w:rPr>
        <w:t>ru</w:t>
      </w:r>
      <w:proofErr w:type="spellEnd"/>
      <w:r w:rsidRPr="00C50032">
        <w:t>, то дополнить также вторым вариантом.</w:t>
      </w:r>
    </w:p>
  </w:footnote>
  <w:footnote w:id="93">
    <w:p w14:paraId="43430B98" w14:textId="1E7C5CCA" w:rsidR="003A556C" w:rsidRPr="00C50032" w:rsidRDefault="003A556C" w:rsidP="0054249F">
      <w:pPr>
        <w:pStyle w:val="affffffff3"/>
        <w:spacing w:before="0" w:after="0"/>
        <w:jc w:val="left"/>
      </w:pPr>
      <w:r w:rsidRPr="00FA7880">
        <w:rPr>
          <w:rStyle w:val="aff8"/>
          <w:color w:val="FF0000"/>
        </w:rPr>
        <w:footnoteRef/>
      </w:r>
      <w:r w:rsidRPr="00C50032">
        <w:t xml:space="preserve"> Включается в случае заключения </w:t>
      </w:r>
      <w:r>
        <w:t>Д</w:t>
      </w:r>
      <w:r w:rsidRPr="00C50032">
        <w:t>оговора Компанией.</w:t>
      </w:r>
      <w:r>
        <w:t xml:space="preserve"> </w:t>
      </w:r>
      <w:r w:rsidRPr="00C50032">
        <w:t xml:space="preserve">В случае заключения </w:t>
      </w:r>
      <w:r>
        <w:t>Д</w:t>
      </w:r>
      <w:r w:rsidRPr="00C50032">
        <w:t>оговора РОКС НН допускается включение аналогичного абзаца с заменой наименования Компании на наименование соответствующе</w:t>
      </w:r>
      <w:r>
        <w:t>го</w:t>
      </w:r>
      <w:r w:rsidRPr="00C50032">
        <w:t xml:space="preserve"> РОКС НН и заменой ссылки на интернет-страницу, на которой размещены документы РОКС НН.</w:t>
      </w:r>
    </w:p>
  </w:footnote>
  <w:footnote w:id="94">
    <w:p w14:paraId="7E20A85F" w14:textId="77777777" w:rsidR="003A556C" w:rsidRPr="00C50032" w:rsidRDefault="003A556C" w:rsidP="0054249F">
      <w:pPr>
        <w:pStyle w:val="affffffff3"/>
        <w:spacing w:before="0" w:after="0"/>
        <w:jc w:val="left"/>
      </w:pPr>
      <w:r w:rsidRPr="00730E86">
        <w:rPr>
          <w:rStyle w:val="aff8"/>
          <w:color w:val="FF0000"/>
        </w:rPr>
        <w:footnoteRef/>
      </w:r>
      <w:r w:rsidRPr="00C50032">
        <w:t xml:space="preserve"> Включается в случае использования Личного кабинета поставщика в системе SAP SRM.</w:t>
      </w:r>
    </w:p>
  </w:footnote>
  <w:footnote w:id="95">
    <w:p w14:paraId="2DEB410B" w14:textId="32AC858E" w:rsidR="003A556C" w:rsidRDefault="003A556C">
      <w:pPr>
        <w:pStyle w:val="aff6"/>
      </w:pPr>
      <w:ins w:id="258" w:author="Меньшикова Алина Сергеевна" w:date="2025-09-08T14:41:00Z">
        <w:r>
          <w:rPr>
            <w:rStyle w:val="aff8"/>
          </w:rPr>
          <w:footnoteRef/>
        </w:r>
        <w:r>
          <w:t xml:space="preserve"> </w:t>
        </w:r>
        <w:r w:rsidRPr="00355F2C">
          <w:rPr>
            <w:rFonts w:ascii="Tahoma" w:hAnsi="Tahoma" w:cs="Tahoma"/>
            <w:sz w:val="16"/>
            <w:szCs w:val="16"/>
            <w:lang w:eastAsia="ar-SA"/>
          </w:rPr>
          <w:t>В</w:t>
        </w:r>
        <w:r>
          <w:rPr>
            <w:rFonts w:ascii="Tahoma" w:hAnsi="Tahoma" w:cs="Tahoma"/>
            <w:sz w:val="16"/>
            <w:szCs w:val="16"/>
            <w:lang w:eastAsia="ar-SA"/>
          </w:rPr>
          <w:t>ключается в</w:t>
        </w:r>
        <w:r w:rsidRPr="00355F2C">
          <w:rPr>
            <w:rFonts w:ascii="Tahoma" w:hAnsi="Tahoma" w:cs="Tahoma"/>
            <w:sz w:val="16"/>
            <w:szCs w:val="16"/>
            <w:lang w:eastAsia="ar-SA"/>
          </w:rPr>
          <w:t xml:space="preserve"> случае поставки продуктов питания</w:t>
        </w:r>
        <w:r>
          <w:rPr>
            <w:rFonts w:ascii="Tahoma" w:hAnsi="Tahoma" w:cs="Tahoma"/>
            <w:sz w:val="16"/>
            <w:szCs w:val="16"/>
            <w:lang w:eastAsia="ar-SA"/>
          </w:rPr>
          <w:t>, стоимость которых определяется прайс-листом/прейскурантом.</w:t>
        </w:r>
      </w:ins>
    </w:p>
  </w:footnote>
  <w:footnote w:id="96">
    <w:p w14:paraId="7A563596" w14:textId="77777777" w:rsidR="003A556C" w:rsidRPr="001D54FD" w:rsidRDefault="003A556C" w:rsidP="00C50032">
      <w:pPr>
        <w:pStyle w:val="aff6"/>
        <w:rPr>
          <w:rFonts w:ascii="Tahoma" w:hAnsi="Tahoma" w:cs="Tahoma"/>
          <w:sz w:val="16"/>
          <w:szCs w:val="16"/>
        </w:rPr>
      </w:pPr>
      <w:r w:rsidRPr="00730E86">
        <w:rPr>
          <w:rStyle w:val="aff8"/>
          <w:rFonts w:ascii="Tahoma" w:hAnsi="Tahoma" w:cs="Tahoma"/>
          <w:color w:val="FF0000"/>
          <w:sz w:val="16"/>
          <w:szCs w:val="16"/>
        </w:rPr>
        <w:footnoteRef/>
      </w:r>
      <w:r w:rsidRPr="00730E86">
        <w:rPr>
          <w:rFonts w:ascii="Tahoma" w:hAnsi="Tahoma" w:cs="Tahoma"/>
          <w:color w:val="FF0000"/>
          <w:sz w:val="16"/>
          <w:szCs w:val="16"/>
        </w:rPr>
        <w:t xml:space="preserve"> </w:t>
      </w:r>
      <w:r w:rsidRPr="001D54FD">
        <w:rPr>
          <w:rFonts w:ascii="Tahoma" w:hAnsi="Tahoma" w:cs="Tahoma"/>
          <w:sz w:val="16"/>
          <w:szCs w:val="16"/>
        </w:rPr>
        <w:t xml:space="preserve">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 xml:space="preserve">оговора о реквизитах. </w:t>
      </w:r>
    </w:p>
  </w:footnote>
  <w:footnote w:id="97">
    <w:p w14:paraId="5852BA45" w14:textId="77777777" w:rsidR="003A556C" w:rsidRPr="001D54FD" w:rsidRDefault="003A556C" w:rsidP="00C50032">
      <w:pPr>
        <w:pStyle w:val="aff6"/>
        <w:rPr>
          <w:rFonts w:ascii="Tahoma" w:hAnsi="Tahoma" w:cs="Tahoma"/>
          <w:sz w:val="16"/>
          <w:szCs w:val="16"/>
        </w:rPr>
      </w:pPr>
      <w:r w:rsidRPr="00730E86">
        <w:rPr>
          <w:rStyle w:val="aff8"/>
          <w:rFonts w:ascii="Tahoma" w:hAnsi="Tahoma" w:cs="Tahoma"/>
          <w:color w:val="FF0000"/>
          <w:sz w:val="16"/>
          <w:szCs w:val="16"/>
        </w:rPr>
        <w:footnoteRef/>
      </w:r>
      <w:r w:rsidRPr="00730E86">
        <w:rPr>
          <w:rFonts w:ascii="Tahoma" w:hAnsi="Tahoma" w:cs="Tahoma"/>
          <w:color w:val="FF0000"/>
          <w:sz w:val="16"/>
          <w:szCs w:val="16"/>
        </w:rPr>
        <w:t xml:space="preserve"> </w:t>
      </w:r>
      <w:r w:rsidRPr="001D54FD">
        <w:rPr>
          <w:rFonts w:ascii="Tahoma" w:hAnsi="Tahoma" w:cs="Tahoma"/>
          <w:sz w:val="16"/>
          <w:szCs w:val="16"/>
        </w:rPr>
        <w:t xml:space="preserve">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оговора о реквизитах.</w:t>
      </w:r>
    </w:p>
  </w:footnote>
  <w:footnote w:id="98">
    <w:p w14:paraId="78C0CFCA" w14:textId="77777777" w:rsidR="003A556C" w:rsidRPr="001D54FD" w:rsidRDefault="003A556C" w:rsidP="00C50032">
      <w:pPr>
        <w:pStyle w:val="affffffff3"/>
        <w:spacing w:before="0" w:after="0"/>
        <w:jc w:val="left"/>
      </w:pPr>
      <w:r w:rsidRPr="00730E86">
        <w:rPr>
          <w:rStyle w:val="aff8"/>
          <w:color w:val="FF0000"/>
        </w:rPr>
        <w:footnoteRef/>
      </w:r>
      <w:r w:rsidRPr="001D54FD">
        <w:t xml:space="preserve"> Включается, если </w:t>
      </w:r>
      <w:r>
        <w:t>Покупатель</w:t>
      </w:r>
      <w:r w:rsidRPr="001D54FD">
        <w:t xml:space="preserve"> – РОКС НН.</w:t>
      </w:r>
    </w:p>
  </w:footnote>
  <w:footnote w:id="99">
    <w:p w14:paraId="17F079B6" w14:textId="77777777" w:rsidR="003A556C" w:rsidRPr="001D54FD" w:rsidRDefault="003A556C" w:rsidP="00C50032">
      <w:pPr>
        <w:pStyle w:val="affffffff3"/>
        <w:spacing w:before="0" w:after="0"/>
        <w:jc w:val="left"/>
      </w:pPr>
      <w:r w:rsidRPr="00730E86">
        <w:rPr>
          <w:rStyle w:val="aff8"/>
          <w:color w:val="FF0000"/>
        </w:rPr>
        <w:footnoteRef/>
      </w:r>
      <w:r w:rsidRPr="001D54FD">
        <w:t xml:space="preserve"> Включается, если </w:t>
      </w:r>
      <w:r>
        <w:t>Покупатель</w:t>
      </w:r>
      <w:r w:rsidRPr="001D54FD">
        <w:t xml:space="preserve"> –</w:t>
      </w:r>
      <w:r>
        <w:t xml:space="preserve"> филиал Компании</w:t>
      </w:r>
      <w:r w:rsidRPr="001D54F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3AA7" w14:textId="77777777" w:rsidR="003A556C" w:rsidRPr="00301097" w:rsidRDefault="003A556C"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2138628590"/>
      <w:docPartObj>
        <w:docPartGallery w:val="Page Numbers (Top of Page)"/>
        <w:docPartUnique/>
      </w:docPartObj>
    </w:sdtPr>
    <w:sdtEndPr/>
    <w:sdtContent>
      <w:p w14:paraId="3E5FAE2B" w14:textId="6182A773" w:rsidR="003A556C" w:rsidRPr="00A84164" w:rsidRDefault="003A556C" w:rsidP="00F93FD0">
        <w:pPr>
          <w:pStyle w:val="af8"/>
          <w:jc w:val="center"/>
          <w:rPr>
            <w:rFonts w:ascii="Tahoma" w:hAnsi="Tahoma" w:cs="Tahoma"/>
            <w:sz w:val="16"/>
            <w:szCs w:val="16"/>
          </w:rPr>
        </w:pPr>
        <w:r w:rsidRPr="00A84164">
          <w:rPr>
            <w:rFonts w:ascii="Tahoma" w:hAnsi="Tahoma" w:cs="Tahoma"/>
            <w:sz w:val="16"/>
            <w:szCs w:val="16"/>
          </w:rPr>
          <w:fldChar w:fldCharType="begin"/>
        </w:r>
        <w:r w:rsidRPr="00A84164">
          <w:rPr>
            <w:rFonts w:ascii="Tahoma" w:hAnsi="Tahoma" w:cs="Tahoma"/>
            <w:sz w:val="16"/>
            <w:szCs w:val="16"/>
          </w:rPr>
          <w:instrText>PAGE   \* MERGEFORMAT</w:instrText>
        </w:r>
        <w:r w:rsidRPr="00A84164">
          <w:rPr>
            <w:rFonts w:ascii="Tahoma" w:hAnsi="Tahoma" w:cs="Tahoma"/>
            <w:sz w:val="16"/>
            <w:szCs w:val="16"/>
          </w:rPr>
          <w:fldChar w:fldCharType="separate"/>
        </w:r>
        <w:r w:rsidR="007F48D5">
          <w:rPr>
            <w:rFonts w:ascii="Tahoma" w:hAnsi="Tahoma" w:cs="Tahoma"/>
            <w:noProof/>
            <w:sz w:val="16"/>
            <w:szCs w:val="16"/>
          </w:rPr>
          <w:t>2</w:t>
        </w:r>
        <w:r w:rsidRPr="00A84164">
          <w:rPr>
            <w:rFonts w:ascii="Tahoma" w:hAnsi="Tahoma" w:cs="Tahoma"/>
            <w:sz w:val="16"/>
            <w:szCs w:val="16"/>
          </w:rPr>
          <w:fldChar w:fldCharType="end"/>
        </w:r>
      </w:p>
    </w:sdtContent>
  </w:sdt>
  <w:p w14:paraId="77A97385" w14:textId="77777777" w:rsidR="003A556C" w:rsidRDefault="003A556C">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0865DA"/>
    <w:multiLevelType w:val="multilevel"/>
    <w:tmpl w:val="1DA49D78"/>
    <w:lvl w:ilvl="0">
      <w:start w:val="1"/>
      <w:numFmt w:val="decimal"/>
      <w:lvlText w:val="%1."/>
      <w:lvlJc w:val="left"/>
      <w:pPr>
        <w:ind w:left="720" w:hanging="360"/>
      </w:pPr>
      <w:rPr>
        <w:rFonts w:hint="default"/>
      </w:rPr>
    </w:lvl>
    <w:lvl w:ilvl="1">
      <w:start w:val="1"/>
      <w:numFmt w:val="decimal"/>
      <w:isLgl/>
      <w:lvlText w:val="%2."/>
      <w:lvlJc w:val="left"/>
      <w:pPr>
        <w:ind w:left="1271" w:hanging="420"/>
      </w:pPr>
      <w:rPr>
        <w:rFonts w:ascii="Times New Roman" w:eastAsia="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7805CF6"/>
    <w:multiLevelType w:val="multilevel"/>
    <w:tmpl w:val="C9F42B7E"/>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ahoma" w:hAnsi="Tahoma" w:cs="Tahoma" w:hint="default"/>
        <w:b w:val="0"/>
        <w:i w:val="0"/>
        <w:color w:val="auto"/>
        <w:sz w:val="24"/>
        <w:szCs w:val="24"/>
      </w:rPr>
    </w:lvl>
    <w:lvl w:ilvl="2">
      <w:start w:val="1"/>
      <w:numFmt w:val="decimal"/>
      <w:lvlText w:val="%1.%2.%3."/>
      <w:lvlJc w:val="left"/>
      <w:pPr>
        <w:ind w:left="504" w:hanging="504"/>
      </w:pPr>
      <w:rPr>
        <w:rFonts w:ascii="Tahoma" w:hAnsi="Tahoma" w:cs="Tahoma"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7"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15:restartNumberingAfterBreak="0">
    <w:nsid w:val="0DAE77E0"/>
    <w:multiLevelType w:val="multilevel"/>
    <w:tmpl w:val="3E2818FE"/>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vertAlign w:val="baseline"/>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9"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2"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9F965F5"/>
    <w:multiLevelType w:val="multilevel"/>
    <w:tmpl w:val="3E407D3E"/>
    <w:lvl w:ilvl="0">
      <w:start w:val="13"/>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vertAlign w:val="baseline"/>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15"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7"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8"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21"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89503C"/>
    <w:multiLevelType w:val="hybridMultilevel"/>
    <w:tmpl w:val="0232B8DC"/>
    <w:lvl w:ilvl="0" w:tplc="68F8764E">
      <w:start w:val="1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416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24"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25"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6"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7"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9"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32"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7CEF3E3D"/>
    <w:multiLevelType w:val="multilevel"/>
    <w:tmpl w:val="0E205DDC"/>
    <w:lvl w:ilvl="0">
      <w:start w:val="12"/>
      <w:numFmt w:val="decimal"/>
      <w:pStyle w:val="11"/>
      <w:lvlText w:val="%1."/>
      <w:lvlJc w:val="left"/>
      <w:pPr>
        <w:ind w:left="1920" w:hanging="360"/>
      </w:pPr>
      <w:rPr>
        <w:rFonts w:hint="default"/>
      </w:rPr>
    </w:lvl>
    <w:lvl w:ilvl="1">
      <w:start w:val="1"/>
      <w:numFmt w:val="decimal"/>
      <w:pStyle w:val="a4"/>
      <w:lvlText w:val="%1.%2."/>
      <w:lvlJc w:val="left"/>
      <w:pPr>
        <w:ind w:left="716" w:hanging="432"/>
      </w:pPr>
      <w:rPr>
        <w:rFonts w:hint="default"/>
        <w:b w:val="0"/>
        <w:color w:val="auto"/>
        <w:sz w:val="20"/>
        <w:szCs w:val="2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DEF0584"/>
    <w:multiLevelType w:val="hybridMultilevel"/>
    <w:tmpl w:val="978EB8B2"/>
    <w:lvl w:ilvl="0" w:tplc="5A40C7D2">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8"/>
  </w:num>
  <w:num w:numId="2">
    <w:abstractNumId w:val="31"/>
  </w:num>
  <w:num w:numId="3">
    <w:abstractNumId w:val="29"/>
  </w:num>
  <w:num w:numId="4">
    <w:abstractNumId w:val="32"/>
  </w:num>
  <w:num w:numId="5">
    <w:abstractNumId w:val="1"/>
  </w:num>
  <w:num w:numId="6">
    <w:abstractNumId w:val="24"/>
  </w:num>
  <w:num w:numId="7">
    <w:abstractNumId w:val="2"/>
  </w:num>
  <w:num w:numId="8">
    <w:abstractNumId w:val="0"/>
  </w:num>
  <w:num w:numId="9">
    <w:abstractNumId w:val="20"/>
  </w:num>
  <w:num w:numId="10">
    <w:abstractNumId w:val="7"/>
  </w:num>
  <w:num w:numId="11">
    <w:abstractNumId w:val="9"/>
  </w:num>
  <w:num w:numId="12">
    <w:abstractNumId w:val="15"/>
  </w:num>
  <w:num w:numId="13">
    <w:abstractNumId w:val="13"/>
  </w:num>
  <w:num w:numId="14">
    <w:abstractNumId w:val="6"/>
  </w:num>
  <w:num w:numId="15">
    <w:abstractNumId w:val="10"/>
  </w:num>
  <w:num w:numId="16">
    <w:abstractNumId w:val="28"/>
  </w:num>
  <w:num w:numId="17">
    <w:abstractNumId w:val="17"/>
  </w:num>
  <w:num w:numId="18">
    <w:abstractNumId w:val="26"/>
  </w:num>
  <w:num w:numId="19">
    <w:abstractNumId w:val="19"/>
  </w:num>
  <w:num w:numId="20">
    <w:abstractNumId w:val="30"/>
  </w:num>
  <w:num w:numId="21">
    <w:abstractNumId w:val="25"/>
  </w:num>
  <w:num w:numId="22">
    <w:abstractNumId w:val="12"/>
  </w:num>
  <w:num w:numId="23">
    <w:abstractNumId w:val="27"/>
  </w:num>
  <w:num w:numId="24">
    <w:abstractNumId w:val="11"/>
  </w:num>
  <w:num w:numId="25">
    <w:abstractNumId w:val="4"/>
  </w:num>
  <w:num w:numId="26">
    <w:abstractNumId w:val="8"/>
  </w:num>
  <w:num w:numId="27">
    <w:abstractNumId w:val="34"/>
  </w:num>
  <w:num w:numId="28">
    <w:abstractNumId w:val="21"/>
  </w:num>
  <w:num w:numId="29">
    <w:abstractNumId w:val="16"/>
  </w:num>
  <w:num w:numId="30">
    <w:abstractNumId w:val="5"/>
  </w:num>
  <w:num w:numId="31">
    <w:abstractNumId w:val="3"/>
  </w:num>
  <w:num w:numId="32">
    <w:abstractNumId w:val="22"/>
  </w:num>
  <w:num w:numId="33">
    <w:abstractNumId w:val="23"/>
  </w:num>
  <w:num w:numId="34">
    <w:abstractNumId w:val="33"/>
  </w:num>
  <w:num w:numId="35">
    <w:abstractNumId w:val="1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утынин Иван Юрьевич">
    <w15:presenceInfo w15:providerId="AD" w15:userId="S-1-5-21-1427493287-2892074134-283380318-185014"/>
  </w15:person>
  <w15:person w15:author="Меньшикова Алина Сергеевна">
    <w15:presenceInfo w15:providerId="AD" w15:userId="S-1-5-21-1427493287-2892074134-283380318-6822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0768"/>
    <w:rsid w:val="00001E27"/>
    <w:rsid w:val="00002287"/>
    <w:rsid w:val="00002289"/>
    <w:rsid w:val="0000335F"/>
    <w:rsid w:val="00003F99"/>
    <w:rsid w:val="000047F5"/>
    <w:rsid w:val="00004C89"/>
    <w:rsid w:val="00005798"/>
    <w:rsid w:val="0000675C"/>
    <w:rsid w:val="00007F10"/>
    <w:rsid w:val="00010363"/>
    <w:rsid w:val="0001291F"/>
    <w:rsid w:val="00013302"/>
    <w:rsid w:val="00015DAF"/>
    <w:rsid w:val="00016135"/>
    <w:rsid w:val="0001621D"/>
    <w:rsid w:val="00017809"/>
    <w:rsid w:val="00020657"/>
    <w:rsid w:val="00021077"/>
    <w:rsid w:val="000217C5"/>
    <w:rsid w:val="000224B3"/>
    <w:rsid w:val="00024868"/>
    <w:rsid w:val="000256BB"/>
    <w:rsid w:val="00026CFF"/>
    <w:rsid w:val="00030311"/>
    <w:rsid w:val="00030EB3"/>
    <w:rsid w:val="0003140A"/>
    <w:rsid w:val="00032FC8"/>
    <w:rsid w:val="000352FD"/>
    <w:rsid w:val="00040EF7"/>
    <w:rsid w:val="000414B7"/>
    <w:rsid w:val="00041CCA"/>
    <w:rsid w:val="00043657"/>
    <w:rsid w:val="00046EE1"/>
    <w:rsid w:val="00047DB6"/>
    <w:rsid w:val="0005093D"/>
    <w:rsid w:val="0005113A"/>
    <w:rsid w:val="0005236B"/>
    <w:rsid w:val="0005277E"/>
    <w:rsid w:val="000531F6"/>
    <w:rsid w:val="00054F5B"/>
    <w:rsid w:val="0005596F"/>
    <w:rsid w:val="00055DF5"/>
    <w:rsid w:val="00056024"/>
    <w:rsid w:val="000560DF"/>
    <w:rsid w:val="00056B76"/>
    <w:rsid w:val="00056FF0"/>
    <w:rsid w:val="00057144"/>
    <w:rsid w:val="0006064C"/>
    <w:rsid w:val="000606BB"/>
    <w:rsid w:val="00061023"/>
    <w:rsid w:val="000624DF"/>
    <w:rsid w:val="000627CA"/>
    <w:rsid w:val="00064CD1"/>
    <w:rsid w:val="00071F41"/>
    <w:rsid w:val="00075E0C"/>
    <w:rsid w:val="0008163D"/>
    <w:rsid w:val="0008576A"/>
    <w:rsid w:val="00085BBD"/>
    <w:rsid w:val="000906B6"/>
    <w:rsid w:val="000920DD"/>
    <w:rsid w:val="00094F64"/>
    <w:rsid w:val="0009630F"/>
    <w:rsid w:val="000969C0"/>
    <w:rsid w:val="00097AA2"/>
    <w:rsid w:val="000A11F5"/>
    <w:rsid w:val="000A163F"/>
    <w:rsid w:val="000A1CBB"/>
    <w:rsid w:val="000A3436"/>
    <w:rsid w:val="000B0366"/>
    <w:rsid w:val="000B4371"/>
    <w:rsid w:val="000B50B8"/>
    <w:rsid w:val="000B76A7"/>
    <w:rsid w:val="000B7D92"/>
    <w:rsid w:val="000C388D"/>
    <w:rsid w:val="000C4EA0"/>
    <w:rsid w:val="000C52B6"/>
    <w:rsid w:val="000C5843"/>
    <w:rsid w:val="000C65C2"/>
    <w:rsid w:val="000C7982"/>
    <w:rsid w:val="000D0501"/>
    <w:rsid w:val="000D2CB7"/>
    <w:rsid w:val="000D49BE"/>
    <w:rsid w:val="000D638A"/>
    <w:rsid w:val="000D6DF5"/>
    <w:rsid w:val="000D7436"/>
    <w:rsid w:val="000D7F8D"/>
    <w:rsid w:val="000E05AA"/>
    <w:rsid w:val="000E1387"/>
    <w:rsid w:val="000E15F4"/>
    <w:rsid w:val="000E41B2"/>
    <w:rsid w:val="000E5461"/>
    <w:rsid w:val="000E7A9A"/>
    <w:rsid w:val="000F39C0"/>
    <w:rsid w:val="000F5B06"/>
    <w:rsid w:val="000F60D7"/>
    <w:rsid w:val="000F61F8"/>
    <w:rsid w:val="000F6219"/>
    <w:rsid w:val="000F7665"/>
    <w:rsid w:val="0010123C"/>
    <w:rsid w:val="001021C7"/>
    <w:rsid w:val="001029F8"/>
    <w:rsid w:val="00105A2D"/>
    <w:rsid w:val="00106A03"/>
    <w:rsid w:val="0010713F"/>
    <w:rsid w:val="0011016B"/>
    <w:rsid w:val="00110A33"/>
    <w:rsid w:val="00113100"/>
    <w:rsid w:val="00114467"/>
    <w:rsid w:val="00114D8A"/>
    <w:rsid w:val="00116CDA"/>
    <w:rsid w:val="0011724A"/>
    <w:rsid w:val="00120902"/>
    <w:rsid w:val="00120B7E"/>
    <w:rsid w:val="0012171C"/>
    <w:rsid w:val="001228AF"/>
    <w:rsid w:val="001241F5"/>
    <w:rsid w:val="00124455"/>
    <w:rsid w:val="001248C6"/>
    <w:rsid w:val="00126C3C"/>
    <w:rsid w:val="00130901"/>
    <w:rsid w:val="001309E3"/>
    <w:rsid w:val="00130B6C"/>
    <w:rsid w:val="001341EB"/>
    <w:rsid w:val="001356E6"/>
    <w:rsid w:val="00135DED"/>
    <w:rsid w:val="001404F3"/>
    <w:rsid w:val="00140B09"/>
    <w:rsid w:val="00141C9B"/>
    <w:rsid w:val="00142013"/>
    <w:rsid w:val="00142210"/>
    <w:rsid w:val="0014363B"/>
    <w:rsid w:val="00143899"/>
    <w:rsid w:val="00144008"/>
    <w:rsid w:val="00144FC4"/>
    <w:rsid w:val="00145850"/>
    <w:rsid w:val="001463CE"/>
    <w:rsid w:val="00147D9B"/>
    <w:rsid w:val="0015090E"/>
    <w:rsid w:val="00150B42"/>
    <w:rsid w:val="00150FEA"/>
    <w:rsid w:val="00153251"/>
    <w:rsid w:val="001544D2"/>
    <w:rsid w:val="00155184"/>
    <w:rsid w:val="00155343"/>
    <w:rsid w:val="001563B5"/>
    <w:rsid w:val="001571C9"/>
    <w:rsid w:val="001577D5"/>
    <w:rsid w:val="00157BE2"/>
    <w:rsid w:val="0016048B"/>
    <w:rsid w:val="001612AB"/>
    <w:rsid w:val="00162588"/>
    <w:rsid w:val="001630CB"/>
    <w:rsid w:val="00164816"/>
    <w:rsid w:val="0016667E"/>
    <w:rsid w:val="0016731C"/>
    <w:rsid w:val="00170372"/>
    <w:rsid w:val="001707E8"/>
    <w:rsid w:val="001712C2"/>
    <w:rsid w:val="001717F6"/>
    <w:rsid w:val="00173A1E"/>
    <w:rsid w:val="00173DD4"/>
    <w:rsid w:val="001741FF"/>
    <w:rsid w:val="00174F06"/>
    <w:rsid w:val="0017541F"/>
    <w:rsid w:val="00175EED"/>
    <w:rsid w:val="001771EC"/>
    <w:rsid w:val="001848FD"/>
    <w:rsid w:val="00184C44"/>
    <w:rsid w:val="00186B14"/>
    <w:rsid w:val="00190178"/>
    <w:rsid w:val="001905EE"/>
    <w:rsid w:val="001909A5"/>
    <w:rsid w:val="0019102A"/>
    <w:rsid w:val="00195C35"/>
    <w:rsid w:val="00196B81"/>
    <w:rsid w:val="00197AB5"/>
    <w:rsid w:val="001A00DD"/>
    <w:rsid w:val="001A0333"/>
    <w:rsid w:val="001A6E3A"/>
    <w:rsid w:val="001A7C8A"/>
    <w:rsid w:val="001B1358"/>
    <w:rsid w:val="001B2239"/>
    <w:rsid w:val="001B2289"/>
    <w:rsid w:val="001B39C2"/>
    <w:rsid w:val="001B4665"/>
    <w:rsid w:val="001B5D35"/>
    <w:rsid w:val="001B6198"/>
    <w:rsid w:val="001B7021"/>
    <w:rsid w:val="001C26B6"/>
    <w:rsid w:val="001C3EFC"/>
    <w:rsid w:val="001C559D"/>
    <w:rsid w:val="001C5A9A"/>
    <w:rsid w:val="001C7151"/>
    <w:rsid w:val="001C75E7"/>
    <w:rsid w:val="001C7F0B"/>
    <w:rsid w:val="001C7F96"/>
    <w:rsid w:val="001D22A5"/>
    <w:rsid w:val="001D2B3D"/>
    <w:rsid w:val="001D54FD"/>
    <w:rsid w:val="001D5A62"/>
    <w:rsid w:val="001D6701"/>
    <w:rsid w:val="001E06ED"/>
    <w:rsid w:val="001E1F8B"/>
    <w:rsid w:val="001E3D55"/>
    <w:rsid w:val="001E602A"/>
    <w:rsid w:val="001E6CBA"/>
    <w:rsid w:val="001E7A4D"/>
    <w:rsid w:val="001F09C5"/>
    <w:rsid w:val="001F0BDA"/>
    <w:rsid w:val="001F18B8"/>
    <w:rsid w:val="001F314A"/>
    <w:rsid w:val="001F365B"/>
    <w:rsid w:val="001F5E15"/>
    <w:rsid w:val="001F5FB6"/>
    <w:rsid w:val="001F70B7"/>
    <w:rsid w:val="001F72BC"/>
    <w:rsid w:val="001F73FF"/>
    <w:rsid w:val="00201EAA"/>
    <w:rsid w:val="002025A6"/>
    <w:rsid w:val="0020448E"/>
    <w:rsid w:val="00205FE8"/>
    <w:rsid w:val="0020737A"/>
    <w:rsid w:val="00211B75"/>
    <w:rsid w:val="002123E6"/>
    <w:rsid w:val="0021392E"/>
    <w:rsid w:val="00215EAF"/>
    <w:rsid w:val="002163B0"/>
    <w:rsid w:val="00217F62"/>
    <w:rsid w:val="00220C39"/>
    <w:rsid w:val="0022127A"/>
    <w:rsid w:val="00222DBB"/>
    <w:rsid w:val="00222EAD"/>
    <w:rsid w:val="00224878"/>
    <w:rsid w:val="00226517"/>
    <w:rsid w:val="00227D24"/>
    <w:rsid w:val="00227F36"/>
    <w:rsid w:val="00231AD9"/>
    <w:rsid w:val="00232133"/>
    <w:rsid w:val="002359C5"/>
    <w:rsid w:val="002361B1"/>
    <w:rsid w:val="00236C08"/>
    <w:rsid w:val="00237982"/>
    <w:rsid w:val="0024115E"/>
    <w:rsid w:val="00242A8B"/>
    <w:rsid w:val="002436F1"/>
    <w:rsid w:val="00244556"/>
    <w:rsid w:val="002446A6"/>
    <w:rsid w:val="00244BBD"/>
    <w:rsid w:val="00246BED"/>
    <w:rsid w:val="002477AB"/>
    <w:rsid w:val="002477F0"/>
    <w:rsid w:val="00247B2A"/>
    <w:rsid w:val="00250672"/>
    <w:rsid w:val="002526A1"/>
    <w:rsid w:val="0025283A"/>
    <w:rsid w:val="0025408B"/>
    <w:rsid w:val="00255BD8"/>
    <w:rsid w:val="002570A8"/>
    <w:rsid w:val="00257FAF"/>
    <w:rsid w:val="00260C38"/>
    <w:rsid w:val="002613E3"/>
    <w:rsid w:val="00263D50"/>
    <w:rsid w:val="00264700"/>
    <w:rsid w:val="00267D8A"/>
    <w:rsid w:val="00272BB2"/>
    <w:rsid w:val="002739A7"/>
    <w:rsid w:val="002778CD"/>
    <w:rsid w:val="00277F6E"/>
    <w:rsid w:val="0028067C"/>
    <w:rsid w:val="00282998"/>
    <w:rsid w:val="00282D84"/>
    <w:rsid w:val="00283FA5"/>
    <w:rsid w:val="00284C00"/>
    <w:rsid w:val="002854EE"/>
    <w:rsid w:val="00285570"/>
    <w:rsid w:val="00285FF9"/>
    <w:rsid w:val="002866FC"/>
    <w:rsid w:val="00286DCE"/>
    <w:rsid w:val="00292A6F"/>
    <w:rsid w:val="00293923"/>
    <w:rsid w:val="00294B4D"/>
    <w:rsid w:val="00295214"/>
    <w:rsid w:val="00295B87"/>
    <w:rsid w:val="00295E14"/>
    <w:rsid w:val="002961FF"/>
    <w:rsid w:val="002965F9"/>
    <w:rsid w:val="00296672"/>
    <w:rsid w:val="00296C96"/>
    <w:rsid w:val="00297C31"/>
    <w:rsid w:val="002A0B6B"/>
    <w:rsid w:val="002A0E7C"/>
    <w:rsid w:val="002A24F9"/>
    <w:rsid w:val="002A364D"/>
    <w:rsid w:val="002A3FF1"/>
    <w:rsid w:val="002A4297"/>
    <w:rsid w:val="002A52A3"/>
    <w:rsid w:val="002A6EE4"/>
    <w:rsid w:val="002A72C1"/>
    <w:rsid w:val="002A7C15"/>
    <w:rsid w:val="002B5423"/>
    <w:rsid w:val="002B7C62"/>
    <w:rsid w:val="002C03F6"/>
    <w:rsid w:val="002C2BF7"/>
    <w:rsid w:val="002C2E85"/>
    <w:rsid w:val="002C3145"/>
    <w:rsid w:val="002C3427"/>
    <w:rsid w:val="002C64A8"/>
    <w:rsid w:val="002C662A"/>
    <w:rsid w:val="002C6FBA"/>
    <w:rsid w:val="002D08D3"/>
    <w:rsid w:val="002D174C"/>
    <w:rsid w:val="002D1E15"/>
    <w:rsid w:val="002D4235"/>
    <w:rsid w:val="002D5247"/>
    <w:rsid w:val="002D5741"/>
    <w:rsid w:val="002D5CE1"/>
    <w:rsid w:val="002D7EE3"/>
    <w:rsid w:val="002E07CF"/>
    <w:rsid w:val="002E13C9"/>
    <w:rsid w:val="002E2FF6"/>
    <w:rsid w:val="002E3A7F"/>
    <w:rsid w:val="002E5316"/>
    <w:rsid w:val="002F078A"/>
    <w:rsid w:val="002F2CEB"/>
    <w:rsid w:val="002F5750"/>
    <w:rsid w:val="002F6BBC"/>
    <w:rsid w:val="002F6C93"/>
    <w:rsid w:val="002F771B"/>
    <w:rsid w:val="002F7A83"/>
    <w:rsid w:val="002F7CFB"/>
    <w:rsid w:val="00301097"/>
    <w:rsid w:val="00301984"/>
    <w:rsid w:val="00303ECC"/>
    <w:rsid w:val="00305F98"/>
    <w:rsid w:val="00306906"/>
    <w:rsid w:val="003109EA"/>
    <w:rsid w:val="003112B4"/>
    <w:rsid w:val="00314012"/>
    <w:rsid w:val="003143A7"/>
    <w:rsid w:val="00316011"/>
    <w:rsid w:val="00317556"/>
    <w:rsid w:val="0032394D"/>
    <w:rsid w:val="003258DB"/>
    <w:rsid w:val="003263DB"/>
    <w:rsid w:val="003267A1"/>
    <w:rsid w:val="00330478"/>
    <w:rsid w:val="00330698"/>
    <w:rsid w:val="00331E7E"/>
    <w:rsid w:val="003326D0"/>
    <w:rsid w:val="00333D4E"/>
    <w:rsid w:val="0033591C"/>
    <w:rsid w:val="003364F2"/>
    <w:rsid w:val="003404AF"/>
    <w:rsid w:val="0034424F"/>
    <w:rsid w:val="003446F4"/>
    <w:rsid w:val="00344DC9"/>
    <w:rsid w:val="00345B59"/>
    <w:rsid w:val="00346086"/>
    <w:rsid w:val="00347995"/>
    <w:rsid w:val="003503D6"/>
    <w:rsid w:val="003503E6"/>
    <w:rsid w:val="00350CB7"/>
    <w:rsid w:val="00351962"/>
    <w:rsid w:val="00352E5F"/>
    <w:rsid w:val="0035355F"/>
    <w:rsid w:val="003565CC"/>
    <w:rsid w:val="0036278E"/>
    <w:rsid w:val="00364683"/>
    <w:rsid w:val="00366645"/>
    <w:rsid w:val="00367476"/>
    <w:rsid w:val="0037047E"/>
    <w:rsid w:val="00370C50"/>
    <w:rsid w:val="00371696"/>
    <w:rsid w:val="00373B72"/>
    <w:rsid w:val="00377D29"/>
    <w:rsid w:val="0038130C"/>
    <w:rsid w:val="003818FF"/>
    <w:rsid w:val="00382DCA"/>
    <w:rsid w:val="00383111"/>
    <w:rsid w:val="00383466"/>
    <w:rsid w:val="00387242"/>
    <w:rsid w:val="00387583"/>
    <w:rsid w:val="00387927"/>
    <w:rsid w:val="00387C4D"/>
    <w:rsid w:val="00387F01"/>
    <w:rsid w:val="00391A8A"/>
    <w:rsid w:val="00392282"/>
    <w:rsid w:val="003926A3"/>
    <w:rsid w:val="00394021"/>
    <w:rsid w:val="0039498A"/>
    <w:rsid w:val="0039559D"/>
    <w:rsid w:val="00397CCB"/>
    <w:rsid w:val="003A1BC8"/>
    <w:rsid w:val="003A2765"/>
    <w:rsid w:val="003A4198"/>
    <w:rsid w:val="003A4E9A"/>
    <w:rsid w:val="003A556C"/>
    <w:rsid w:val="003A6174"/>
    <w:rsid w:val="003A6B0E"/>
    <w:rsid w:val="003B0470"/>
    <w:rsid w:val="003B3770"/>
    <w:rsid w:val="003B4393"/>
    <w:rsid w:val="003B439D"/>
    <w:rsid w:val="003B52E0"/>
    <w:rsid w:val="003B5D55"/>
    <w:rsid w:val="003B618D"/>
    <w:rsid w:val="003B621B"/>
    <w:rsid w:val="003B7E30"/>
    <w:rsid w:val="003C19AC"/>
    <w:rsid w:val="003C26B4"/>
    <w:rsid w:val="003C2E37"/>
    <w:rsid w:val="003C30AB"/>
    <w:rsid w:val="003C371F"/>
    <w:rsid w:val="003C4DBF"/>
    <w:rsid w:val="003C4E7E"/>
    <w:rsid w:val="003C4FEC"/>
    <w:rsid w:val="003C728E"/>
    <w:rsid w:val="003D2779"/>
    <w:rsid w:val="003D29BE"/>
    <w:rsid w:val="003D2AE0"/>
    <w:rsid w:val="003D321B"/>
    <w:rsid w:val="003D58C2"/>
    <w:rsid w:val="003D5F4A"/>
    <w:rsid w:val="003D6475"/>
    <w:rsid w:val="003D71C8"/>
    <w:rsid w:val="003E0D5B"/>
    <w:rsid w:val="003E3728"/>
    <w:rsid w:val="003E684D"/>
    <w:rsid w:val="003F0C7B"/>
    <w:rsid w:val="003F46CB"/>
    <w:rsid w:val="003F4A93"/>
    <w:rsid w:val="003F5797"/>
    <w:rsid w:val="003F695A"/>
    <w:rsid w:val="003F6A0D"/>
    <w:rsid w:val="00402AF4"/>
    <w:rsid w:val="00404252"/>
    <w:rsid w:val="00406E65"/>
    <w:rsid w:val="004071FA"/>
    <w:rsid w:val="0041028F"/>
    <w:rsid w:val="00411B09"/>
    <w:rsid w:val="004138E5"/>
    <w:rsid w:val="00414586"/>
    <w:rsid w:val="0041622E"/>
    <w:rsid w:val="00420BC2"/>
    <w:rsid w:val="004213C1"/>
    <w:rsid w:val="00424559"/>
    <w:rsid w:val="00424BFF"/>
    <w:rsid w:val="00425039"/>
    <w:rsid w:val="00426B0E"/>
    <w:rsid w:val="004276B5"/>
    <w:rsid w:val="00427A64"/>
    <w:rsid w:val="00433121"/>
    <w:rsid w:val="004347EF"/>
    <w:rsid w:val="00434DFA"/>
    <w:rsid w:val="0044016F"/>
    <w:rsid w:val="00440E77"/>
    <w:rsid w:val="00442D73"/>
    <w:rsid w:val="00443B38"/>
    <w:rsid w:val="00446EF8"/>
    <w:rsid w:val="00450F95"/>
    <w:rsid w:val="00451870"/>
    <w:rsid w:val="00451A18"/>
    <w:rsid w:val="00452A4F"/>
    <w:rsid w:val="00453FE7"/>
    <w:rsid w:val="00456509"/>
    <w:rsid w:val="0046094C"/>
    <w:rsid w:val="00462B02"/>
    <w:rsid w:val="00464DFA"/>
    <w:rsid w:val="00465152"/>
    <w:rsid w:val="00465532"/>
    <w:rsid w:val="00465E14"/>
    <w:rsid w:val="00467D74"/>
    <w:rsid w:val="00470E72"/>
    <w:rsid w:val="00471046"/>
    <w:rsid w:val="00473376"/>
    <w:rsid w:val="00477583"/>
    <w:rsid w:val="00477B49"/>
    <w:rsid w:val="00480187"/>
    <w:rsid w:val="00480BDC"/>
    <w:rsid w:val="00480F11"/>
    <w:rsid w:val="00483797"/>
    <w:rsid w:val="0048385C"/>
    <w:rsid w:val="0048432B"/>
    <w:rsid w:val="0048544B"/>
    <w:rsid w:val="00487411"/>
    <w:rsid w:val="00487497"/>
    <w:rsid w:val="00487FAF"/>
    <w:rsid w:val="00491259"/>
    <w:rsid w:val="004921F6"/>
    <w:rsid w:val="00493A59"/>
    <w:rsid w:val="004947A9"/>
    <w:rsid w:val="00495219"/>
    <w:rsid w:val="004A0757"/>
    <w:rsid w:val="004A249E"/>
    <w:rsid w:val="004A40D1"/>
    <w:rsid w:val="004A74DF"/>
    <w:rsid w:val="004B2A86"/>
    <w:rsid w:val="004B2AA9"/>
    <w:rsid w:val="004B4B02"/>
    <w:rsid w:val="004B527C"/>
    <w:rsid w:val="004B61C8"/>
    <w:rsid w:val="004B7173"/>
    <w:rsid w:val="004C2E07"/>
    <w:rsid w:val="004C4472"/>
    <w:rsid w:val="004C50EA"/>
    <w:rsid w:val="004C5307"/>
    <w:rsid w:val="004C6EF7"/>
    <w:rsid w:val="004C7957"/>
    <w:rsid w:val="004C7DD5"/>
    <w:rsid w:val="004D0CF0"/>
    <w:rsid w:val="004D2089"/>
    <w:rsid w:val="004D3BF6"/>
    <w:rsid w:val="004D6D84"/>
    <w:rsid w:val="004E0182"/>
    <w:rsid w:val="004E0F92"/>
    <w:rsid w:val="004E12AC"/>
    <w:rsid w:val="004E27EA"/>
    <w:rsid w:val="004E284E"/>
    <w:rsid w:val="004E48E4"/>
    <w:rsid w:val="004E5162"/>
    <w:rsid w:val="004E5502"/>
    <w:rsid w:val="004E6BD9"/>
    <w:rsid w:val="004E6EF2"/>
    <w:rsid w:val="004E6FAE"/>
    <w:rsid w:val="004F0BE4"/>
    <w:rsid w:val="004F13CD"/>
    <w:rsid w:val="004F3191"/>
    <w:rsid w:val="004F4F91"/>
    <w:rsid w:val="00501EEB"/>
    <w:rsid w:val="005024BA"/>
    <w:rsid w:val="00502579"/>
    <w:rsid w:val="0050295B"/>
    <w:rsid w:val="00503871"/>
    <w:rsid w:val="00503C90"/>
    <w:rsid w:val="00503D8A"/>
    <w:rsid w:val="0050664A"/>
    <w:rsid w:val="00506E81"/>
    <w:rsid w:val="00506FCA"/>
    <w:rsid w:val="0050700E"/>
    <w:rsid w:val="00511613"/>
    <w:rsid w:val="00512783"/>
    <w:rsid w:val="00513855"/>
    <w:rsid w:val="00514668"/>
    <w:rsid w:val="005147BE"/>
    <w:rsid w:val="00520AF3"/>
    <w:rsid w:val="005220C1"/>
    <w:rsid w:val="00522B1C"/>
    <w:rsid w:val="00522F80"/>
    <w:rsid w:val="00523437"/>
    <w:rsid w:val="0052536C"/>
    <w:rsid w:val="00526B5D"/>
    <w:rsid w:val="005310D6"/>
    <w:rsid w:val="005363D3"/>
    <w:rsid w:val="00537840"/>
    <w:rsid w:val="00537D3D"/>
    <w:rsid w:val="0054249F"/>
    <w:rsid w:val="005438B4"/>
    <w:rsid w:val="00546130"/>
    <w:rsid w:val="00547DAD"/>
    <w:rsid w:val="00547F4A"/>
    <w:rsid w:val="00550EFC"/>
    <w:rsid w:val="00553813"/>
    <w:rsid w:val="00553925"/>
    <w:rsid w:val="00555420"/>
    <w:rsid w:val="005569D2"/>
    <w:rsid w:val="00557C36"/>
    <w:rsid w:val="00562A97"/>
    <w:rsid w:val="0056741D"/>
    <w:rsid w:val="00570CD5"/>
    <w:rsid w:val="00572797"/>
    <w:rsid w:val="00573BE8"/>
    <w:rsid w:val="0057407B"/>
    <w:rsid w:val="00576723"/>
    <w:rsid w:val="00576C3B"/>
    <w:rsid w:val="00577210"/>
    <w:rsid w:val="0058037D"/>
    <w:rsid w:val="005824A5"/>
    <w:rsid w:val="00583ABC"/>
    <w:rsid w:val="00583E8E"/>
    <w:rsid w:val="005857DD"/>
    <w:rsid w:val="005867F3"/>
    <w:rsid w:val="0059087D"/>
    <w:rsid w:val="00592423"/>
    <w:rsid w:val="005955AA"/>
    <w:rsid w:val="005969C8"/>
    <w:rsid w:val="005A0E50"/>
    <w:rsid w:val="005A2260"/>
    <w:rsid w:val="005A3B8D"/>
    <w:rsid w:val="005A4FE0"/>
    <w:rsid w:val="005A78BE"/>
    <w:rsid w:val="005B2D19"/>
    <w:rsid w:val="005B3E08"/>
    <w:rsid w:val="005B4E6D"/>
    <w:rsid w:val="005B510A"/>
    <w:rsid w:val="005B595A"/>
    <w:rsid w:val="005B6C9E"/>
    <w:rsid w:val="005B7A1D"/>
    <w:rsid w:val="005B7E53"/>
    <w:rsid w:val="005C0CDA"/>
    <w:rsid w:val="005C232C"/>
    <w:rsid w:val="005C2650"/>
    <w:rsid w:val="005C2668"/>
    <w:rsid w:val="005C4160"/>
    <w:rsid w:val="005C4762"/>
    <w:rsid w:val="005C4B37"/>
    <w:rsid w:val="005C4DA6"/>
    <w:rsid w:val="005C6A86"/>
    <w:rsid w:val="005D0B01"/>
    <w:rsid w:val="005D104E"/>
    <w:rsid w:val="005D2D25"/>
    <w:rsid w:val="005D3CF9"/>
    <w:rsid w:val="005D529B"/>
    <w:rsid w:val="005D7017"/>
    <w:rsid w:val="005E029F"/>
    <w:rsid w:val="005E1B21"/>
    <w:rsid w:val="005E33AC"/>
    <w:rsid w:val="005E4C9D"/>
    <w:rsid w:val="005E5BF5"/>
    <w:rsid w:val="005E630E"/>
    <w:rsid w:val="005E6A36"/>
    <w:rsid w:val="005E704C"/>
    <w:rsid w:val="005F022E"/>
    <w:rsid w:val="005F03C0"/>
    <w:rsid w:val="005F0A67"/>
    <w:rsid w:val="005F1D7F"/>
    <w:rsid w:val="005F243F"/>
    <w:rsid w:val="005F29B1"/>
    <w:rsid w:val="005F46C9"/>
    <w:rsid w:val="005F6B3F"/>
    <w:rsid w:val="005F7873"/>
    <w:rsid w:val="006005E4"/>
    <w:rsid w:val="00602361"/>
    <w:rsid w:val="00603898"/>
    <w:rsid w:val="00603DDB"/>
    <w:rsid w:val="00605BC4"/>
    <w:rsid w:val="006061BF"/>
    <w:rsid w:val="00606C05"/>
    <w:rsid w:val="00607158"/>
    <w:rsid w:val="00611B6A"/>
    <w:rsid w:val="0061211F"/>
    <w:rsid w:val="00614B81"/>
    <w:rsid w:val="00614BF4"/>
    <w:rsid w:val="00614F89"/>
    <w:rsid w:val="006153F2"/>
    <w:rsid w:val="00615611"/>
    <w:rsid w:val="00615C52"/>
    <w:rsid w:val="006179DE"/>
    <w:rsid w:val="00620DAD"/>
    <w:rsid w:val="006211DB"/>
    <w:rsid w:val="00622A57"/>
    <w:rsid w:val="006232D8"/>
    <w:rsid w:val="0062427E"/>
    <w:rsid w:val="00635398"/>
    <w:rsid w:val="00636D3A"/>
    <w:rsid w:val="00636E9C"/>
    <w:rsid w:val="00640FC5"/>
    <w:rsid w:val="00643240"/>
    <w:rsid w:val="00643299"/>
    <w:rsid w:val="006451D8"/>
    <w:rsid w:val="00646408"/>
    <w:rsid w:val="0064648F"/>
    <w:rsid w:val="00646D07"/>
    <w:rsid w:val="006477E0"/>
    <w:rsid w:val="00650235"/>
    <w:rsid w:val="00650BAB"/>
    <w:rsid w:val="006513C4"/>
    <w:rsid w:val="00653CBD"/>
    <w:rsid w:val="006552DC"/>
    <w:rsid w:val="00656C33"/>
    <w:rsid w:val="006577E0"/>
    <w:rsid w:val="00662901"/>
    <w:rsid w:val="006635C7"/>
    <w:rsid w:val="00663DF4"/>
    <w:rsid w:val="00665871"/>
    <w:rsid w:val="0066764A"/>
    <w:rsid w:val="00671504"/>
    <w:rsid w:val="006717B2"/>
    <w:rsid w:val="0067189F"/>
    <w:rsid w:val="00673D3D"/>
    <w:rsid w:val="00676D1A"/>
    <w:rsid w:val="00677F46"/>
    <w:rsid w:val="00681CFA"/>
    <w:rsid w:val="00681F21"/>
    <w:rsid w:val="00682D01"/>
    <w:rsid w:val="006854E7"/>
    <w:rsid w:val="0068556B"/>
    <w:rsid w:val="00685E4F"/>
    <w:rsid w:val="00686472"/>
    <w:rsid w:val="00686A5A"/>
    <w:rsid w:val="00686C5A"/>
    <w:rsid w:val="00687502"/>
    <w:rsid w:val="00692C9E"/>
    <w:rsid w:val="00692DB6"/>
    <w:rsid w:val="00694CDD"/>
    <w:rsid w:val="0069501A"/>
    <w:rsid w:val="006A2CB1"/>
    <w:rsid w:val="006A3785"/>
    <w:rsid w:val="006A47D1"/>
    <w:rsid w:val="006A4D97"/>
    <w:rsid w:val="006B3042"/>
    <w:rsid w:val="006B304B"/>
    <w:rsid w:val="006B3CD1"/>
    <w:rsid w:val="006B66F7"/>
    <w:rsid w:val="006B7F51"/>
    <w:rsid w:val="006C003F"/>
    <w:rsid w:val="006C078E"/>
    <w:rsid w:val="006C08F1"/>
    <w:rsid w:val="006C3A0A"/>
    <w:rsid w:val="006C5B5D"/>
    <w:rsid w:val="006C7FB6"/>
    <w:rsid w:val="006D21D8"/>
    <w:rsid w:val="006D3B1C"/>
    <w:rsid w:val="006D55A3"/>
    <w:rsid w:val="006D6722"/>
    <w:rsid w:val="006D6DF8"/>
    <w:rsid w:val="006D742C"/>
    <w:rsid w:val="006D7AA5"/>
    <w:rsid w:val="006E0A57"/>
    <w:rsid w:val="006E0ED8"/>
    <w:rsid w:val="006E3DC2"/>
    <w:rsid w:val="006E40C5"/>
    <w:rsid w:val="006E5017"/>
    <w:rsid w:val="006E6120"/>
    <w:rsid w:val="006E6B6D"/>
    <w:rsid w:val="006F000E"/>
    <w:rsid w:val="006F05CF"/>
    <w:rsid w:val="006F1555"/>
    <w:rsid w:val="006F1AC8"/>
    <w:rsid w:val="006F4379"/>
    <w:rsid w:val="006F6178"/>
    <w:rsid w:val="006F6964"/>
    <w:rsid w:val="006F6B0C"/>
    <w:rsid w:val="006F713D"/>
    <w:rsid w:val="006F78C5"/>
    <w:rsid w:val="006F792F"/>
    <w:rsid w:val="007004AB"/>
    <w:rsid w:val="00701CAC"/>
    <w:rsid w:val="00702433"/>
    <w:rsid w:val="007024E9"/>
    <w:rsid w:val="0070251D"/>
    <w:rsid w:val="00702AB0"/>
    <w:rsid w:val="00702EDF"/>
    <w:rsid w:val="00704886"/>
    <w:rsid w:val="0070581C"/>
    <w:rsid w:val="00707D65"/>
    <w:rsid w:val="0071062D"/>
    <w:rsid w:val="00711923"/>
    <w:rsid w:val="007119CE"/>
    <w:rsid w:val="00714952"/>
    <w:rsid w:val="00715FA5"/>
    <w:rsid w:val="00716E90"/>
    <w:rsid w:val="007170FC"/>
    <w:rsid w:val="00720A50"/>
    <w:rsid w:val="00720C0B"/>
    <w:rsid w:val="00721435"/>
    <w:rsid w:val="00724FD1"/>
    <w:rsid w:val="00725E7B"/>
    <w:rsid w:val="007265A1"/>
    <w:rsid w:val="00726956"/>
    <w:rsid w:val="00727677"/>
    <w:rsid w:val="007279F4"/>
    <w:rsid w:val="00730E86"/>
    <w:rsid w:val="007320A1"/>
    <w:rsid w:val="00732CEB"/>
    <w:rsid w:val="00732F5B"/>
    <w:rsid w:val="00733A8E"/>
    <w:rsid w:val="00733D47"/>
    <w:rsid w:val="0073722F"/>
    <w:rsid w:val="00737BE7"/>
    <w:rsid w:val="007406A0"/>
    <w:rsid w:val="007406E7"/>
    <w:rsid w:val="00742966"/>
    <w:rsid w:val="007436A0"/>
    <w:rsid w:val="00744260"/>
    <w:rsid w:val="00747FA0"/>
    <w:rsid w:val="007522AA"/>
    <w:rsid w:val="00753CA0"/>
    <w:rsid w:val="00757114"/>
    <w:rsid w:val="00757D8F"/>
    <w:rsid w:val="00760A6B"/>
    <w:rsid w:val="007620ED"/>
    <w:rsid w:val="0076244F"/>
    <w:rsid w:val="00763F32"/>
    <w:rsid w:val="0077096B"/>
    <w:rsid w:val="007716E8"/>
    <w:rsid w:val="00771CA6"/>
    <w:rsid w:val="007726D9"/>
    <w:rsid w:val="0077717B"/>
    <w:rsid w:val="00777A50"/>
    <w:rsid w:val="00782FF3"/>
    <w:rsid w:val="00782FF9"/>
    <w:rsid w:val="0078417B"/>
    <w:rsid w:val="00784420"/>
    <w:rsid w:val="00784D69"/>
    <w:rsid w:val="007851FE"/>
    <w:rsid w:val="007855C5"/>
    <w:rsid w:val="00786109"/>
    <w:rsid w:val="0079070A"/>
    <w:rsid w:val="007908BB"/>
    <w:rsid w:val="007918CA"/>
    <w:rsid w:val="0079190E"/>
    <w:rsid w:val="00791F92"/>
    <w:rsid w:val="007928A5"/>
    <w:rsid w:val="00792E6D"/>
    <w:rsid w:val="0079483B"/>
    <w:rsid w:val="007962C7"/>
    <w:rsid w:val="007965B7"/>
    <w:rsid w:val="00796B4D"/>
    <w:rsid w:val="007A0CBA"/>
    <w:rsid w:val="007A3BF7"/>
    <w:rsid w:val="007A4C35"/>
    <w:rsid w:val="007A5F09"/>
    <w:rsid w:val="007A7102"/>
    <w:rsid w:val="007B084D"/>
    <w:rsid w:val="007B180F"/>
    <w:rsid w:val="007B1E01"/>
    <w:rsid w:val="007B3C0C"/>
    <w:rsid w:val="007B47CA"/>
    <w:rsid w:val="007B75DF"/>
    <w:rsid w:val="007B78B9"/>
    <w:rsid w:val="007B7DF4"/>
    <w:rsid w:val="007B7DF6"/>
    <w:rsid w:val="007C0236"/>
    <w:rsid w:val="007C2C20"/>
    <w:rsid w:val="007C3BA4"/>
    <w:rsid w:val="007C4153"/>
    <w:rsid w:val="007C44F4"/>
    <w:rsid w:val="007C7EFA"/>
    <w:rsid w:val="007C7FA7"/>
    <w:rsid w:val="007D1014"/>
    <w:rsid w:val="007D186A"/>
    <w:rsid w:val="007D1D91"/>
    <w:rsid w:val="007D51A6"/>
    <w:rsid w:val="007D635F"/>
    <w:rsid w:val="007D6442"/>
    <w:rsid w:val="007D699B"/>
    <w:rsid w:val="007D7996"/>
    <w:rsid w:val="007D7F7D"/>
    <w:rsid w:val="007E1756"/>
    <w:rsid w:val="007E2135"/>
    <w:rsid w:val="007E22F1"/>
    <w:rsid w:val="007E31EB"/>
    <w:rsid w:val="007E3593"/>
    <w:rsid w:val="007E3A4C"/>
    <w:rsid w:val="007E4536"/>
    <w:rsid w:val="007E56DF"/>
    <w:rsid w:val="007E7249"/>
    <w:rsid w:val="007F019D"/>
    <w:rsid w:val="007F06AB"/>
    <w:rsid w:val="007F0ADC"/>
    <w:rsid w:val="007F3049"/>
    <w:rsid w:val="007F3EC2"/>
    <w:rsid w:val="007F48D5"/>
    <w:rsid w:val="007F5823"/>
    <w:rsid w:val="007F5A07"/>
    <w:rsid w:val="007F66EA"/>
    <w:rsid w:val="007F6B30"/>
    <w:rsid w:val="007F6DBE"/>
    <w:rsid w:val="007F7E17"/>
    <w:rsid w:val="0080030E"/>
    <w:rsid w:val="008009C0"/>
    <w:rsid w:val="00802397"/>
    <w:rsid w:val="008045B7"/>
    <w:rsid w:val="00804BEC"/>
    <w:rsid w:val="008075A9"/>
    <w:rsid w:val="008101FA"/>
    <w:rsid w:val="00812453"/>
    <w:rsid w:val="008129F5"/>
    <w:rsid w:val="0081334D"/>
    <w:rsid w:val="00813DC5"/>
    <w:rsid w:val="00814DA3"/>
    <w:rsid w:val="00816B65"/>
    <w:rsid w:val="00816E78"/>
    <w:rsid w:val="008203EA"/>
    <w:rsid w:val="00820A27"/>
    <w:rsid w:val="008227C5"/>
    <w:rsid w:val="00825C0F"/>
    <w:rsid w:val="0082741C"/>
    <w:rsid w:val="00827AE9"/>
    <w:rsid w:val="00831737"/>
    <w:rsid w:val="0083293C"/>
    <w:rsid w:val="00834E6B"/>
    <w:rsid w:val="0083523F"/>
    <w:rsid w:val="008370CB"/>
    <w:rsid w:val="00837AD6"/>
    <w:rsid w:val="00837B34"/>
    <w:rsid w:val="00840108"/>
    <w:rsid w:val="008405D9"/>
    <w:rsid w:val="00842385"/>
    <w:rsid w:val="008435A8"/>
    <w:rsid w:val="00843B2C"/>
    <w:rsid w:val="00843E98"/>
    <w:rsid w:val="00844461"/>
    <w:rsid w:val="00844A5D"/>
    <w:rsid w:val="00844F9D"/>
    <w:rsid w:val="00847A69"/>
    <w:rsid w:val="008549FA"/>
    <w:rsid w:val="008578DB"/>
    <w:rsid w:val="00861B77"/>
    <w:rsid w:val="008648DA"/>
    <w:rsid w:val="008659D6"/>
    <w:rsid w:val="00870BCF"/>
    <w:rsid w:val="00873C5B"/>
    <w:rsid w:val="00873E49"/>
    <w:rsid w:val="008758F4"/>
    <w:rsid w:val="0087644D"/>
    <w:rsid w:val="0088100B"/>
    <w:rsid w:val="008824C9"/>
    <w:rsid w:val="0088546D"/>
    <w:rsid w:val="00886254"/>
    <w:rsid w:val="00886419"/>
    <w:rsid w:val="0088742B"/>
    <w:rsid w:val="00887B74"/>
    <w:rsid w:val="00890363"/>
    <w:rsid w:val="00892B4E"/>
    <w:rsid w:val="00893915"/>
    <w:rsid w:val="008A0119"/>
    <w:rsid w:val="008A042B"/>
    <w:rsid w:val="008A2D92"/>
    <w:rsid w:val="008A3F9E"/>
    <w:rsid w:val="008A444B"/>
    <w:rsid w:val="008A5565"/>
    <w:rsid w:val="008A556D"/>
    <w:rsid w:val="008A658C"/>
    <w:rsid w:val="008B0F8B"/>
    <w:rsid w:val="008B234A"/>
    <w:rsid w:val="008B2428"/>
    <w:rsid w:val="008B669B"/>
    <w:rsid w:val="008B7761"/>
    <w:rsid w:val="008C171F"/>
    <w:rsid w:val="008C17CD"/>
    <w:rsid w:val="008C5834"/>
    <w:rsid w:val="008C7A40"/>
    <w:rsid w:val="008D07C2"/>
    <w:rsid w:val="008D0937"/>
    <w:rsid w:val="008D0A92"/>
    <w:rsid w:val="008D0C41"/>
    <w:rsid w:val="008D3747"/>
    <w:rsid w:val="008D3766"/>
    <w:rsid w:val="008D475C"/>
    <w:rsid w:val="008D4ACD"/>
    <w:rsid w:val="008D56BA"/>
    <w:rsid w:val="008D5E21"/>
    <w:rsid w:val="008D5FF1"/>
    <w:rsid w:val="008D6193"/>
    <w:rsid w:val="008D6D10"/>
    <w:rsid w:val="008E0AAB"/>
    <w:rsid w:val="008E1B84"/>
    <w:rsid w:val="008E1DD6"/>
    <w:rsid w:val="008E24BE"/>
    <w:rsid w:val="008E2ABD"/>
    <w:rsid w:val="008E2C4B"/>
    <w:rsid w:val="008E2D11"/>
    <w:rsid w:val="008E5019"/>
    <w:rsid w:val="008E66EE"/>
    <w:rsid w:val="008E797B"/>
    <w:rsid w:val="008F25AF"/>
    <w:rsid w:val="008F2B44"/>
    <w:rsid w:val="008F52EA"/>
    <w:rsid w:val="008F643A"/>
    <w:rsid w:val="008F6992"/>
    <w:rsid w:val="0090087F"/>
    <w:rsid w:val="00901344"/>
    <w:rsid w:val="0090194D"/>
    <w:rsid w:val="009028F1"/>
    <w:rsid w:val="00903C00"/>
    <w:rsid w:val="00904183"/>
    <w:rsid w:val="009041B1"/>
    <w:rsid w:val="0090456C"/>
    <w:rsid w:val="00905609"/>
    <w:rsid w:val="00905D6E"/>
    <w:rsid w:val="00910A59"/>
    <w:rsid w:val="00911292"/>
    <w:rsid w:val="00912D5E"/>
    <w:rsid w:val="0091653E"/>
    <w:rsid w:val="0091748F"/>
    <w:rsid w:val="00917C62"/>
    <w:rsid w:val="009220E7"/>
    <w:rsid w:val="00922B7C"/>
    <w:rsid w:val="00922F82"/>
    <w:rsid w:val="009237FF"/>
    <w:rsid w:val="009259D6"/>
    <w:rsid w:val="00926FED"/>
    <w:rsid w:val="0093090B"/>
    <w:rsid w:val="00932E3B"/>
    <w:rsid w:val="00933861"/>
    <w:rsid w:val="009361F7"/>
    <w:rsid w:val="00937318"/>
    <w:rsid w:val="0094026B"/>
    <w:rsid w:val="00942124"/>
    <w:rsid w:val="009455AA"/>
    <w:rsid w:val="00945F5A"/>
    <w:rsid w:val="00946A9F"/>
    <w:rsid w:val="00947100"/>
    <w:rsid w:val="00947EC2"/>
    <w:rsid w:val="00947EC4"/>
    <w:rsid w:val="00950283"/>
    <w:rsid w:val="0095138E"/>
    <w:rsid w:val="009515D4"/>
    <w:rsid w:val="00953EAC"/>
    <w:rsid w:val="0095483F"/>
    <w:rsid w:val="00956F52"/>
    <w:rsid w:val="00962988"/>
    <w:rsid w:val="00964DB1"/>
    <w:rsid w:val="00964EE2"/>
    <w:rsid w:val="0096512E"/>
    <w:rsid w:val="00965171"/>
    <w:rsid w:val="0096582B"/>
    <w:rsid w:val="00965D1F"/>
    <w:rsid w:val="009663FD"/>
    <w:rsid w:val="00966B70"/>
    <w:rsid w:val="009671AE"/>
    <w:rsid w:val="00967AFB"/>
    <w:rsid w:val="009735B8"/>
    <w:rsid w:val="00973CFF"/>
    <w:rsid w:val="0097412F"/>
    <w:rsid w:val="00974E2B"/>
    <w:rsid w:val="009755B4"/>
    <w:rsid w:val="00976030"/>
    <w:rsid w:val="009838F9"/>
    <w:rsid w:val="00986065"/>
    <w:rsid w:val="0098709E"/>
    <w:rsid w:val="009874DF"/>
    <w:rsid w:val="00987971"/>
    <w:rsid w:val="0099107B"/>
    <w:rsid w:val="0099240D"/>
    <w:rsid w:val="009A0939"/>
    <w:rsid w:val="009A2B26"/>
    <w:rsid w:val="009A2F90"/>
    <w:rsid w:val="009A34F3"/>
    <w:rsid w:val="009A4273"/>
    <w:rsid w:val="009A7206"/>
    <w:rsid w:val="009B054D"/>
    <w:rsid w:val="009B384E"/>
    <w:rsid w:val="009B7448"/>
    <w:rsid w:val="009C6794"/>
    <w:rsid w:val="009D2ACA"/>
    <w:rsid w:val="009D3208"/>
    <w:rsid w:val="009D3DBA"/>
    <w:rsid w:val="009D4D4F"/>
    <w:rsid w:val="009D4F9E"/>
    <w:rsid w:val="009E0B34"/>
    <w:rsid w:val="009E0C4B"/>
    <w:rsid w:val="009E1062"/>
    <w:rsid w:val="009E29F1"/>
    <w:rsid w:val="009E2EDD"/>
    <w:rsid w:val="009E67FB"/>
    <w:rsid w:val="009F0FD9"/>
    <w:rsid w:val="009F1220"/>
    <w:rsid w:val="009F217C"/>
    <w:rsid w:val="009F255A"/>
    <w:rsid w:val="009F28C7"/>
    <w:rsid w:val="009F2C5B"/>
    <w:rsid w:val="009F3EF8"/>
    <w:rsid w:val="009F3F6C"/>
    <w:rsid w:val="009F5088"/>
    <w:rsid w:val="009F5D41"/>
    <w:rsid w:val="009F76E2"/>
    <w:rsid w:val="009F785D"/>
    <w:rsid w:val="00A00185"/>
    <w:rsid w:val="00A01096"/>
    <w:rsid w:val="00A01B3E"/>
    <w:rsid w:val="00A04452"/>
    <w:rsid w:val="00A04459"/>
    <w:rsid w:val="00A049A0"/>
    <w:rsid w:val="00A04ABF"/>
    <w:rsid w:val="00A054E6"/>
    <w:rsid w:val="00A05EC3"/>
    <w:rsid w:val="00A1059C"/>
    <w:rsid w:val="00A1083F"/>
    <w:rsid w:val="00A11BC0"/>
    <w:rsid w:val="00A11FA5"/>
    <w:rsid w:val="00A13989"/>
    <w:rsid w:val="00A14112"/>
    <w:rsid w:val="00A15026"/>
    <w:rsid w:val="00A20414"/>
    <w:rsid w:val="00A22DC1"/>
    <w:rsid w:val="00A23FBB"/>
    <w:rsid w:val="00A2450D"/>
    <w:rsid w:val="00A27F3E"/>
    <w:rsid w:val="00A30FD8"/>
    <w:rsid w:val="00A333C3"/>
    <w:rsid w:val="00A3385F"/>
    <w:rsid w:val="00A3449C"/>
    <w:rsid w:val="00A35997"/>
    <w:rsid w:val="00A375D6"/>
    <w:rsid w:val="00A405B1"/>
    <w:rsid w:val="00A417D3"/>
    <w:rsid w:val="00A426BC"/>
    <w:rsid w:val="00A43FFD"/>
    <w:rsid w:val="00A449BA"/>
    <w:rsid w:val="00A4609F"/>
    <w:rsid w:val="00A461DA"/>
    <w:rsid w:val="00A468C5"/>
    <w:rsid w:val="00A479FE"/>
    <w:rsid w:val="00A518CA"/>
    <w:rsid w:val="00A51C24"/>
    <w:rsid w:val="00A52D5C"/>
    <w:rsid w:val="00A56661"/>
    <w:rsid w:val="00A57581"/>
    <w:rsid w:val="00A57A69"/>
    <w:rsid w:val="00A60B04"/>
    <w:rsid w:val="00A61E93"/>
    <w:rsid w:val="00A668DF"/>
    <w:rsid w:val="00A70526"/>
    <w:rsid w:val="00A77949"/>
    <w:rsid w:val="00A80FB5"/>
    <w:rsid w:val="00A83A02"/>
    <w:rsid w:val="00A869E0"/>
    <w:rsid w:val="00A875C0"/>
    <w:rsid w:val="00A9030C"/>
    <w:rsid w:val="00A90FEB"/>
    <w:rsid w:val="00A931D1"/>
    <w:rsid w:val="00A96A5E"/>
    <w:rsid w:val="00AA097F"/>
    <w:rsid w:val="00AA115A"/>
    <w:rsid w:val="00AA14BF"/>
    <w:rsid w:val="00AA3C7E"/>
    <w:rsid w:val="00AA4323"/>
    <w:rsid w:val="00AA5657"/>
    <w:rsid w:val="00AA5D2E"/>
    <w:rsid w:val="00AA5D54"/>
    <w:rsid w:val="00AA6668"/>
    <w:rsid w:val="00AB0AF3"/>
    <w:rsid w:val="00AB11EB"/>
    <w:rsid w:val="00AB333B"/>
    <w:rsid w:val="00AB3AC7"/>
    <w:rsid w:val="00AB5508"/>
    <w:rsid w:val="00AB6FEA"/>
    <w:rsid w:val="00AC2475"/>
    <w:rsid w:val="00AC28F4"/>
    <w:rsid w:val="00AC2EDC"/>
    <w:rsid w:val="00AC4299"/>
    <w:rsid w:val="00AC6A08"/>
    <w:rsid w:val="00AC6F99"/>
    <w:rsid w:val="00AD1330"/>
    <w:rsid w:val="00AD2E1D"/>
    <w:rsid w:val="00AD534B"/>
    <w:rsid w:val="00AD5C53"/>
    <w:rsid w:val="00AD606E"/>
    <w:rsid w:val="00AD7A04"/>
    <w:rsid w:val="00AE0B11"/>
    <w:rsid w:val="00AE118B"/>
    <w:rsid w:val="00AE12BA"/>
    <w:rsid w:val="00AE19AD"/>
    <w:rsid w:val="00AE379A"/>
    <w:rsid w:val="00AE40A4"/>
    <w:rsid w:val="00AE46A9"/>
    <w:rsid w:val="00AF04DC"/>
    <w:rsid w:val="00AF04EA"/>
    <w:rsid w:val="00AF068F"/>
    <w:rsid w:val="00AF0A3A"/>
    <w:rsid w:val="00AF32EF"/>
    <w:rsid w:val="00AF3465"/>
    <w:rsid w:val="00AF3B2F"/>
    <w:rsid w:val="00B00C50"/>
    <w:rsid w:val="00B0186B"/>
    <w:rsid w:val="00B04283"/>
    <w:rsid w:val="00B04729"/>
    <w:rsid w:val="00B05118"/>
    <w:rsid w:val="00B054AE"/>
    <w:rsid w:val="00B060C0"/>
    <w:rsid w:val="00B07B26"/>
    <w:rsid w:val="00B10BBB"/>
    <w:rsid w:val="00B13BC6"/>
    <w:rsid w:val="00B14C69"/>
    <w:rsid w:val="00B1593D"/>
    <w:rsid w:val="00B16511"/>
    <w:rsid w:val="00B23887"/>
    <w:rsid w:val="00B23F1B"/>
    <w:rsid w:val="00B264B3"/>
    <w:rsid w:val="00B321F7"/>
    <w:rsid w:val="00B32A8E"/>
    <w:rsid w:val="00B32B46"/>
    <w:rsid w:val="00B32FFE"/>
    <w:rsid w:val="00B33046"/>
    <w:rsid w:val="00B336F3"/>
    <w:rsid w:val="00B33B12"/>
    <w:rsid w:val="00B34020"/>
    <w:rsid w:val="00B36082"/>
    <w:rsid w:val="00B37789"/>
    <w:rsid w:val="00B37BE0"/>
    <w:rsid w:val="00B40B8C"/>
    <w:rsid w:val="00B4129F"/>
    <w:rsid w:val="00B42F0B"/>
    <w:rsid w:val="00B45D42"/>
    <w:rsid w:val="00B46093"/>
    <w:rsid w:val="00B52B40"/>
    <w:rsid w:val="00B52E0B"/>
    <w:rsid w:val="00B53E22"/>
    <w:rsid w:val="00B55531"/>
    <w:rsid w:val="00B55ABF"/>
    <w:rsid w:val="00B56DCA"/>
    <w:rsid w:val="00B575DE"/>
    <w:rsid w:val="00B60D0A"/>
    <w:rsid w:val="00B613F0"/>
    <w:rsid w:val="00B618A8"/>
    <w:rsid w:val="00B62377"/>
    <w:rsid w:val="00B63AE5"/>
    <w:rsid w:val="00B66805"/>
    <w:rsid w:val="00B70DD5"/>
    <w:rsid w:val="00B7181A"/>
    <w:rsid w:val="00B72647"/>
    <w:rsid w:val="00B74B96"/>
    <w:rsid w:val="00B7517A"/>
    <w:rsid w:val="00B80F18"/>
    <w:rsid w:val="00B83B1A"/>
    <w:rsid w:val="00B845C5"/>
    <w:rsid w:val="00B8604B"/>
    <w:rsid w:val="00B878A8"/>
    <w:rsid w:val="00B87D09"/>
    <w:rsid w:val="00B916A0"/>
    <w:rsid w:val="00B9193B"/>
    <w:rsid w:val="00B92518"/>
    <w:rsid w:val="00B94412"/>
    <w:rsid w:val="00B94869"/>
    <w:rsid w:val="00B95338"/>
    <w:rsid w:val="00B9632D"/>
    <w:rsid w:val="00B9767A"/>
    <w:rsid w:val="00BA1160"/>
    <w:rsid w:val="00BA1E31"/>
    <w:rsid w:val="00BA2103"/>
    <w:rsid w:val="00BA2A08"/>
    <w:rsid w:val="00BA4A34"/>
    <w:rsid w:val="00BA5E34"/>
    <w:rsid w:val="00BA6E0A"/>
    <w:rsid w:val="00BA7B05"/>
    <w:rsid w:val="00BB0DBC"/>
    <w:rsid w:val="00BB0F49"/>
    <w:rsid w:val="00BB15D3"/>
    <w:rsid w:val="00BB2D02"/>
    <w:rsid w:val="00BB2FA8"/>
    <w:rsid w:val="00BB54A7"/>
    <w:rsid w:val="00BB6864"/>
    <w:rsid w:val="00BB7AA1"/>
    <w:rsid w:val="00BC17B9"/>
    <w:rsid w:val="00BC2A2E"/>
    <w:rsid w:val="00BC4CB4"/>
    <w:rsid w:val="00BC69B6"/>
    <w:rsid w:val="00BD042E"/>
    <w:rsid w:val="00BD0439"/>
    <w:rsid w:val="00BD08AB"/>
    <w:rsid w:val="00BD1BBE"/>
    <w:rsid w:val="00BD397A"/>
    <w:rsid w:val="00BD43A8"/>
    <w:rsid w:val="00BD547F"/>
    <w:rsid w:val="00BD64DD"/>
    <w:rsid w:val="00BE0192"/>
    <w:rsid w:val="00BE03FE"/>
    <w:rsid w:val="00BE0D72"/>
    <w:rsid w:val="00BE135F"/>
    <w:rsid w:val="00BE333D"/>
    <w:rsid w:val="00BE559C"/>
    <w:rsid w:val="00BE5798"/>
    <w:rsid w:val="00BE6A0A"/>
    <w:rsid w:val="00BE6EB7"/>
    <w:rsid w:val="00BF1259"/>
    <w:rsid w:val="00BF134F"/>
    <w:rsid w:val="00BF32D3"/>
    <w:rsid w:val="00BF6464"/>
    <w:rsid w:val="00C00087"/>
    <w:rsid w:val="00C044B5"/>
    <w:rsid w:val="00C05403"/>
    <w:rsid w:val="00C056C8"/>
    <w:rsid w:val="00C05A09"/>
    <w:rsid w:val="00C05F92"/>
    <w:rsid w:val="00C060BD"/>
    <w:rsid w:val="00C07DF8"/>
    <w:rsid w:val="00C1066D"/>
    <w:rsid w:val="00C11BB4"/>
    <w:rsid w:val="00C12D10"/>
    <w:rsid w:val="00C15EB2"/>
    <w:rsid w:val="00C1604A"/>
    <w:rsid w:val="00C16129"/>
    <w:rsid w:val="00C16813"/>
    <w:rsid w:val="00C20B5C"/>
    <w:rsid w:val="00C256DD"/>
    <w:rsid w:val="00C26ADE"/>
    <w:rsid w:val="00C27192"/>
    <w:rsid w:val="00C27DC3"/>
    <w:rsid w:val="00C3067D"/>
    <w:rsid w:val="00C32337"/>
    <w:rsid w:val="00C32610"/>
    <w:rsid w:val="00C34161"/>
    <w:rsid w:val="00C3435D"/>
    <w:rsid w:val="00C3465B"/>
    <w:rsid w:val="00C35825"/>
    <w:rsid w:val="00C358B4"/>
    <w:rsid w:val="00C3798D"/>
    <w:rsid w:val="00C40148"/>
    <w:rsid w:val="00C41FBF"/>
    <w:rsid w:val="00C426F1"/>
    <w:rsid w:val="00C43349"/>
    <w:rsid w:val="00C43599"/>
    <w:rsid w:val="00C43BE9"/>
    <w:rsid w:val="00C446CC"/>
    <w:rsid w:val="00C452A1"/>
    <w:rsid w:val="00C45D20"/>
    <w:rsid w:val="00C4643A"/>
    <w:rsid w:val="00C50032"/>
    <w:rsid w:val="00C53C50"/>
    <w:rsid w:val="00C559C9"/>
    <w:rsid w:val="00C5677D"/>
    <w:rsid w:val="00C5773A"/>
    <w:rsid w:val="00C57ACA"/>
    <w:rsid w:val="00C57D56"/>
    <w:rsid w:val="00C60776"/>
    <w:rsid w:val="00C61976"/>
    <w:rsid w:val="00C66AA0"/>
    <w:rsid w:val="00C67C52"/>
    <w:rsid w:val="00C70F71"/>
    <w:rsid w:val="00C71C4A"/>
    <w:rsid w:val="00C721EB"/>
    <w:rsid w:val="00C73F15"/>
    <w:rsid w:val="00C759F6"/>
    <w:rsid w:val="00C77439"/>
    <w:rsid w:val="00C80498"/>
    <w:rsid w:val="00C829AA"/>
    <w:rsid w:val="00C82F56"/>
    <w:rsid w:val="00C836FD"/>
    <w:rsid w:val="00C8478E"/>
    <w:rsid w:val="00C852C5"/>
    <w:rsid w:val="00C879BE"/>
    <w:rsid w:val="00C87F8D"/>
    <w:rsid w:val="00C92C02"/>
    <w:rsid w:val="00C93DA0"/>
    <w:rsid w:val="00C93F44"/>
    <w:rsid w:val="00C95752"/>
    <w:rsid w:val="00C958D6"/>
    <w:rsid w:val="00C96438"/>
    <w:rsid w:val="00C9739D"/>
    <w:rsid w:val="00CA4D61"/>
    <w:rsid w:val="00CA6B30"/>
    <w:rsid w:val="00CA6C64"/>
    <w:rsid w:val="00CB19C9"/>
    <w:rsid w:val="00CB1A7A"/>
    <w:rsid w:val="00CB3935"/>
    <w:rsid w:val="00CB546C"/>
    <w:rsid w:val="00CB5E89"/>
    <w:rsid w:val="00CB762D"/>
    <w:rsid w:val="00CC0FB2"/>
    <w:rsid w:val="00CC2992"/>
    <w:rsid w:val="00CC2C7F"/>
    <w:rsid w:val="00CC5DF8"/>
    <w:rsid w:val="00CC6F66"/>
    <w:rsid w:val="00CD2081"/>
    <w:rsid w:val="00CD2548"/>
    <w:rsid w:val="00CD270E"/>
    <w:rsid w:val="00CD370A"/>
    <w:rsid w:val="00CD39BD"/>
    <w:rsid w:val="00CD4520"/>
    <w:rsid w:val="00CE0ED6"/>
    <w:rsid w:val="00CE17FB"/>
    <w:rsid w:val="00CE3D68"/>
    <w:rsid w:val="00CE46F0"/>
    <w:rsid w:val="00CE4DAD"/>
    <w:rsid w:val="00CE67CA"/>
    <w:rsid w:val="00CF07F3"/>
    <w:rsid w:val="00CF08FF"/>
    <w:rsid w:val="00CF19AF"/>
    <w:rsid w:val="00CF28A7"/>
    <w:rsid w:val="00CF39F4"/>
    <w:rsid w:val="00CF406E"/>
    <w:rsid w:val="00CF4E2D"/>
    <w:rsid w:val="00CF59B3"/>
    <w:rsid w:val="00CF6F4F"/>
    <w:rsid w:val="00D00785"/>
    <w:rsid w:val="00D01B45"/>
    <w:rsid w:val="00D01EE1"/>
    <w:rsid w:val="00D038ED"/>
    <w:rsid w:val="00D039F7"/>
    <w:rsid w:val="00D03B42"/>
    <w:rsid w:val="00D043B1"/>
    <w:rsid w:val="00D10882"/>
    <w:rsid w:val="00D117EE"/>
    <w:rsid w:val="00D12350"/>
    <w:rsid w:val="00D15330"/>
    <w:rsid w:val="00D15B4E"/>
    <w:rsid w:val="00D162B3"/>
    <w:rsid w:val="00D17C05"/>
    <w:rsid w:val="00D17D25"/>
    <w:rsid w:val="00D22370"/>
    <w:rsid w:val="00D2259B"/>
    <w:rsid w:val="00D24B82"/>
    <w:rsid w:val="00D2644A"/>
    <w:rsid w:val="00D26D06"/>
    <w:rsid w:val="00D279F1"/>
    <w:rsid w:val="00D32C79"/>
    <w:rsid w:val="00D34842"/>
    <w:rsid w:val="00D3501A"/>
    <w:rsid w:val="00D36758"/>
    <w:rsid w:val="00D37475"/>
    <w:rsid w:val="00D41C3E"/>
    <w:rsid w:val="00D43A36"/>
    <w:rsid w:val="00D45FEC"/>
    <w:rsid w:val="00D46166"/>
    <w:rsid w:val="00D4658D"/>
    <w:rsid w:val="00D47A79"/>
    <w:rsid w:val="00D503D5"/>
    <w:rsid w:val="00D50FB0"/>
    <w:rsid w:val="00D5163E"/>
    <w:rsid w:val="00D52ADD"/>
    <w:rsid w:val="00D52BD8"/>
    <w:rsid w:val="00D53534"/>
    <w:rsid w:val="00D54C1B"/>
    <w:rsid w:val="00D54C91"/>
    <w:rsid w:val="00D643E8"/>
    <w:rsid w:val="00D644D0"/>
    <w:rsid w:val="00D67D95"/>
    <w:rsid w:val="00D71CCE"/>
    <w:rsid w:val="00D72F81"/>
    <w:rsid w:val="00D73351"/>
    <w:rsid w:val="00D74174"/>
    <w:rsid w:val="00D755DD"/>
    <w:rsid w:val="00D76202"/>
    <w:rsid w:val="00D76682"/>
    <w:rsid w:val="00D767FE"/>
    <w:rsid w:val="00D76ABB"/>
    <w:rsid w:val="00D76E69"/>
    <w:rsid w:val="00D8163F"/>
    <w:rsid w:val="00D81855"/>
    <w:rsid w:val="00D830B6"/>
    <w:rsid w:val="00D8443F"/>
    <w:rsid w:val="00D85442"/>
    <w:rsid w:val="00D85872"/>
    <w:rsid w:val="00D87911"/>
    <w:rsid w:val="00D91F52"/>
    <w:rsid w:val="00D922E9"/>
    <w:rsid w:val="00D9404D"/>
    <w:rsid w:val="00D9730C"/>
    <w:rsid w:val="00D97384"/>
    <w:rsid w:val="00DA1032"/>
    <w:rsid w:val="00DA1875"/>
    <w:rsid w:val="00DA190B"/>
    <w:rsid w:val="00DA1946"/>
    <w:rsid w:val="00DA2456"/>
    <w:rsid w:val="00DA288C"/>
    <w:rsid w:val="00DA3C00"/>
    <w:rsid w:val="00DA40CA"/>
    <w:rsid w:val="00DA4B52"/>
    <w:rsid w:val="00DA5504"/>
    <w:rsid w:val="00DA61A5"/>
    <w:rsid w:val="00DA73E9"/>
    <w:rsid w:val="00DB060D"/>
    <w:rsid w:val="00DB0DBF"/>
    <w:rsid w:val="00DB29AE"/>
    <w:rsid w:val="00DB5920"/>
    <w:rsid w:val="00DB681B"/>
    <w:rsid w:val="00DB78B7"/>
    <w:rsid w:val="00DC078B"/>
    <w:rsid w:val="00DC22CA"/>
    <w:rsid w:val="00DC3427"/>
    <w:rsid w:val="00DC4253"/>
    <w:rsid w:val="00DC5241"/>
    <w:rsid w:val="00DC785B"/>
    <w:rsid w:val="00DD0F6F"/>
    <w:rsid w:val="00DD4004"/>
    <w:rsid w:val="00DD40C6"/>
    <w:rsid w:val="00DD51A5"/>
    <w:rsid w:val="00DD564D"/>
    <w:rsid w:val="00DD6934"/>
    <w:rsid w:val="00DE0D11"/>
    <w:rsid w:val="00DE2046"/>
    <w:rsid w:val="00DE310B"/>
    <w:rsid w:val="00DE50AC"/>
    <w:rsid w:val="00DE5C91"/>
    <w:rsid w:val="00DE6AF0"/>
    <w:rsid w:val="00DE7EC1"/>
    <w:rsid w:val="00DF02A6"/>
    <w:rsid w:val="00DF06C6"/>
    <w:rsid w:val="00DF16A9"/>
    <w:rsid w:val="00DF235E"/>
    <w:rsid w:val="00DF6D80"/>
    <w:rsid w:val="00E01D2F"/>
    <w:rsid w:val="00E01FC2"/>
    <w:rsid w:val="00E03C42"/>
    <w:rsid w:val="00E06634"/>
    <w:rsid w:val="00E1165C"/>
    <w:rsid w:val="00E13AE3"/>
    <w:rsid w:val="00E1534A"/>
    <w:rsid w:val="00E1623B"/>
    <w:rsid w:val="00E173A8"/>
    <w:rsid w:val="00E20880"/>
    <w:rsid w:val="00E20DC8"/>
    <w:rsid w:val="00E23AEE"/>
    <w:rsid w:val="00E23D76"/>
    <w:rsid w:val="00E25102"/>
    <w:rsid w:val="00E26301"/>
    <w:rsid w:val="00E270DA"/>
    <w:rsid w:val="00E272DD"/>
    <w:rsid w:val="00E2782A"/>
    <w:rsid w:val="00E27D12"/>
    <w:rsid w:val="00E300AA"/>
    <w:rsid w:val="00E3077B"/>
    <w:rsid w:val="00E3099E"/>
    <w:rsid w:val="00E319E7"/>
    <w:rsid w:val="00E32D89"/>
    <w:rsid w:val="00E3382D"/>
    <w:rsid w:val="00E355A5"/>
    <w:rsid w:val="00E3754F"/>
    <w:rsid w:val="00E37AF4"/>
    <w:rsid w:val="00E37E20"/>
    <w:rsid w:val="00E4061F"/>
    <w:rsid w:val="00E41011"/>
    <w:rsid w:val="00E4119A"/>
    <w:rsid w:val="00E448D2"/>
    <w:rsid w:val="00E44A2A"/>
    <w:rsid w:val="00E54B43"/>
    <w:rsid w:val="00E57905"/>
    <w:rsid w:val="00E60679"/>
    <w:rsid w:val="00E6110A"/>
    <w:rsid w:val="00E62637"/>
    <w:rsid w:val="00E62B4F"/>
    <w:rsid w:val="00E64FE0"/>
    <w:rsid w:val="00E66A19"/>
    <w:rsid w:val="00E70606"/>
    <w:rsid w:val="00E706D6"/>
    <w:rsid w:val="00E72042"/>
    <w:rsid w:val="00E731A0"/>
    <w:rsid w:val="00E74967"/>
    <w:rsid w:val="00E752AE"/>
    <w:rsid w:val="00E75A75"/>
    <w:rsid w:val="00E77623"/>
    <w:rsid w:val="00E80A84"/>
    <w:rsid w:val="00E80ECD"/>
    <w:rsid w:val="00E8137C"/>
    <w:rsid w:val="00E81A35"/>
    <w:rsid w:val="00E84ECA"/>
    <w:rsid w:val="00E85EC6"/>
    <w:rsid w:val="00E867BB"/>
    <w:rsid w:val="00E87181"/>
    <w:rsid w:val="00E877A2"/>
    <w:rsid w:val="00E87AE2"/>
    <w:rsid w:val="00E87B89"/>
    <w:rsid w:val="00E9027D"/>
    <w:rsid w:val="00E9120D"/>
    <w:rsid w:val="00E924A3"/>
    <w:rsid w:val="00E93A9D"/>
    <w:rsid w:val="00E958E8"/>
    <w:rsid w:val="00EA134A"/>
    <w:rsid w:val="00EA20F0"/>
    <w:rsid w:val="00EA43B6"/>
    <w:rsid w:val="00EA4837"/>
    <w:rsid w:val="00EA6D3B"/>
    <w:rsid w:val="00EA7106"/>
    <w:rsid w:val="00EB1AB1"/>
    <w:rsid w:val="00EB1E37"/>
    <w:rsid w:val="00EB62B7"/>
    <w:rsid w:val="00EB6BB3"/>
    <w:rsid w:val="00EC3A52"/>
    <w:rsid w:val="00EC6B4B"/>
    <w:rsid w:val="00EC7A03"/>
    <w:rsid w:val="00ED0232"/>
    <w:rsid w:val="00ED272D"/>
    <w:rsid w:val="00ED29F4"/>
    <w:rsid w:val="00ED34CF"/>
    <w:rsid w:val="00ED4560"/>
    <w:rsid w:val="00ED46A4"/>
    <w:rsid w:val="00ED5A13"/>
    <w:rsid w:val="00ED5B5A"/>
    <w:rsid w:val="00ED75C6"/>
    <w:rsid w:val="00ED7CBF"/>
    <w:rsid w:val="00EE016A"/>
    <w:rsid w:val="00EE02CB"/>
    <w:rsid w:val="00EE055A"/>
    <w:rsid w:val="00EE3D29"/>
    <w:rsid w:val="00EE6394"/>
    <w:rsid w:val="00EE6AA6"/>
    <w:rsid w:val="00EE783F"/>
    <w:rsid w:val="00EE7893"/>
    <w:rsid w:val="00EF0080"/>
    <w:rsid w:val="00EF3D92"/>
    <w:rsid w:val="00EF4508"/>
    <w:rsid w:val="00EF46DB"/>
    <w:rsid w:val="00EF646C"/>
    <w:rsid w:val="00EF6798"/>
    <w:rsid w:val="00F0236C"/>
    <w:rsid w:val="00F0620E"/>
    <w:rsid w:val="00F079D3"/>
    <w:rsid w:val="00F1546F"/>
    <w:rsid w:val="00F15DDA"/>
    <w:rsid w:val="00F16701"/>
    <w:rsid w:val="00F16F72"/>
    <w:rsid w:val="00F16F9F"/>
    <w:rsid w:val="00F179B1"/>
    <w:rsid w:val="00F210E0"/>
    <w:rsid w:val="00F21BCE"/>
    <w:rsid w:val="00F221FD"/>
    <w:rsid w:val="00F257EB"/>
    <w:rsid w:val="00F26136"/>
    <w:rsid w:val="00F26B7D"/>
    <w:rsid w:val="00F27382"/>
    <w:rsid w:val="00F27D89"/>
    <w:rsid w:val="00F30722"/>
    <w:rsid w:val="00F30EEF"/>
    <w:rsid w:val="00F31F1E"/>
    <w:rsid w:val="00F33B0F"/>
    <w:rsid w:val="00F34008"/>
    <w:rsid w:val="00F34209"/>
    <w:rsid w:val="00F36959"/>
    <w:rsid w:val="00F36C51"/>
    <w:rsid w:val="00F37075"/>
    <w:rsid w:val="00F37BF9"/>
    <w:rsid w:val="00F44248"/>
    <w:rsid w:val="00F4560B"/>
    <w:rsid w:val="00F461B1"/>
    <w:rsid w:val="00F51B92"/>
    <w:rsid w:val="00F53F85"/>
    <w:rsid w:val="00F540D0"/>
    <w:rsid w:val="00F5448D"/>
    <w:rsid w:val="00F54848"/>
    <w:rsid w:val="00F54D84"/>
    <w:rsid w:val="00F55B88"/>
    <w:rsid w:val="00F601F9"/>
    <w:rsid w:val="00F60BC4"/>
    <w:rsid w:val="00F6162E"/>
    <w:rsid w:val="00F635B0"/>
    <w:rsid w:val="00F63A27"/>
    <w:rsid w:val="00F6421B"/>
    <w:rsid w:val="00F6427A"/>
    <w:rsid w:val="00F64D28"/>
    <w:rsid w:val="00F66616"/>
    <w:rsid w:val="00F67B45"/>
    <w:rsid w:val="00F711E3"/>
    <w:rsid w:val="00F71A53"/>
    <w:rsid w:val="00F74258"/>
    <w:rsid w:val="00F74975"/>
    <w:rsid w:val="00F751C0"/>
    <w:rsid w:val="00F756F1"/>
    <w:rsid w:val="00F80C2F"/>
    <w:rsid w:val="00F81B40"/>
    <w:rsid w:val="00F81DC5"/>
    <w:rsid w:val="00F82675"/>
    <w:rsid w:val="00F840FC"/>
    <w:rsid w:val="00F90888"/>
    <w:rsid w:val="00F90CBD"/>
    <w:rsid w:val="00F90FC4"/>
    <w:rsid w:val="00F92878"/>
    <w:rsid w:val="00F93A0B"/>
    <w:rsid w:val="00F93FD0"/>
    <w:rsid w:val="00F948CF"/>
    <w:rsid w:val="00FA0826"/>
    <w:rsid w:val="00FA33B8"/>
    <w:rsid w:val="00FA3F6F"/>
    <w:rsid w:val="00FA4DD4"/>
    <w:rsid w:val="00FA6C91"/>
    <w:rsid w:val="00FA7880"/>
    <w:rsid w:val="00FA79EE"/>
    <w:rsid w:val="00FB0FD8"/>
    <w:rsid w:val="00FB3098"/>
    <w:rsid w:val="00FB4BA4"/>
    <w:rsid w:val="00FB6597"/>
    <w:rsid w:val="00FB6C36"/>
    <w:rsid w:val="00FB7FA6"/>
    <w:rsid w:val="00FC0505"/>
    <w:rsid w:val="00FC2402"/>
    <w:rsid w:val="00FC2CD7"/>
    <w:rsid w:val="00FC37F3"/>
    <w:rsid w:val="00FC3EAD"/>
    <w:rsid w:val="00FC7835"/>
    <w:rsid w:val="00FC7F25"/>
    <w:rsid w:val="00FD037D"/>
    <w:rsid w:val="00FD0C3E"/>
    <w:rsid w:val="00FD2155"/>
    <w:rsid w:val="00FD35C0"/>
    <w:rsid w:val="00FD48C3"/>
    <w:rsid w:val="00FD49FF"/>
    <w:rsid w:val="00FD7FAB"/>
    <w:rsid w:val="00FE0AA6"/>
    <w:rsid w:val="00FE3A10"/>
    <w:rsid w:val="00FE3AD2"/>
    <w:rsid w:val="00FE485E"/>
    <w:rsid w:val="00FE7889"/>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3FDE"/>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5"/>
    <w:next w:val="a5"/>
    <w:link w:val="12"/>
    <w:uiPriority w:val="9"/>
    <w:qFormat/>
    <w:rsid w:val="00EB62B7"/>
    <w:pPr>
      <w:keepNext/>
      <w:keepLines/>
      <w:numPr>
        <w:numId w:val="34"/>
      </w:numPr>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5"/>
    <w:next w:val="a5"/>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5"/>
    <w:next w:val="a5"/>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5"/>
    <w:next w:val="a5"/>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5"/>
    <w:next w:val="a5"/>
    <w:link w:val="51"/>
    <w:uiPriority w:val="9"/>
    <w:qFormat/>
    <w:rsid w:val="00EB62B7"/>
    <w:pPr>
      <w:keepNext/>
      <w:jc w:val="left"/>
      <w:outlineLvl w:val="4"/>
    </w:pPr>
    <w:rPr>
      <w:b/>
      <w:i/>
      <w:sz w:val="26"/>
      <w:szCs w:val="26"/>
    </w:rPr>
  </w:style>
  <w:style w:type="paragraph" w:styleId="6">
    <w:name w:val="heading 6"/>
    <w:basedOn w:val="a5"/>
    <w:next w:val="a5"/>
    <w:link w:val="60"/>
    <w:uiPriority w:val="9"/>
    <w:qFormat/>
    <w:rsid w:val="00EB62B7"/>
    <w:pPr>
      <w:keepNext/>
      <w:ind w:firstLine="709"/>
      <w:jc w:val="right"/>
      <w:outlineLvl w:val="5"/>
    </w:pPr>
    <w:rPr>
      <w:b/>
      <w:sz w:val="26"/>
      <w:szCs w:val="26"/>
    </w:rPr>
  </w:style>
  <w:style w:type="paragraph" w:styleId="7">
    <w:name w:val="heading 7"/>
    <w:basedOn w:val="a5"/>
    <w:next w:val="a5"/>
    <w:link w:val="70"/>
    <w:qFormat/>
    <w:rsid w:val="00EB62B7"/>
    <w:pPr>
      <w:tabs>
        <w:tab w:val="num" w:pos="3469"/>
      </w:tabs>
      <w:spacing w:before="240" w:after="60"/>
      <w:ind w:left="3469" w:hanging="1296"/>
      <w:jc w:val="left"/>
      <w:outlineLvl w:val="6"/>
    </w:pPr>
    <w:rPr>
      <w:sz w:val="20"/>
    </w:rPr>
  </w:style>
  <w:style w:type="paragraph" w:styleId="8">
    <w:name w:val="heading 8"/>
    <w:basedOn w:val="a5"/>
    <w:next w:val="a5"/>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5"/>
    <w:next w:val="a5"/>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aa"/>
    <w:uiPriority w:val="99"/>
    <w:rsid w:val="007D1014"/>
    <w:pPr>
      <w:jc w:val="left"/>
    </w:pPr>
    <w:rPr>
      <w:sz w:val="20"/>
    </w:rPr>
  </w:style>
  <w:style w:type="character" w:customStyle="1" w:styleId="aa">
    <w:name w:val="Текст примечания Знак"/>
    <w:link w:val="a9"/>
    <w:uiPriority w:val="99"/>
    <w:rsid w:val="007D1014"/>
    <w:rPr>
      <w:rFonts w:ascii="Times New Roman" w:eastAsia="Times New Roman" w:hAnsi="Times New Roman" w:cs="Times New Roman"/>
      <w:sz w:val="20"/>
      <w:szCs w:val="20"/>
      <w:lang w:eastAsia="ru-RU"/>
    </w:rPr>
  </w:style>
  <w:style w:type="character" w:styleId="ab">
    <w:name w:val="annotation reference"/>
    <w:uiPriority w:val="99"/>
    <w:qFormat/>
    <w:rsid w:val="007D1014"/>
    <w:rPr>
      <w:sz w:val="16"/>
      <w:szCs w:val="16"/>
    </w:rPr>
  </w:style>
  <w:style w:type="paragraph" w:styleId="ac">
    <w:name w:val="Balloon Text"/>
    <w:basedOn w:val="a5"/>
    <w:link w:val="ad"/>
    <w:uiPriority w:val="99"/>
    <w:unhideWhenUsed/>
    <w:rsid w:val="007D1014"/>
    <w:rPr>
      <w:rFonts w:ascii="Tahoma" w:hAnsi="Tahoma" w:cs="Tahoma"/>
      <w:sz w:val="16"/>
      <w:szCs w:val="16"/>
    </w:rPr>
  </w:style>
  <w:style w:type="character" w:customStyle="1" w:styleId="ad">
    <w:name w:val="Текст выноски Знак"/>
    <w:link w:val="ac"/>
    <w:uiPriority w:val="99"/>
    <w:rsid w:val="007D1014"/>
    <w:rPr>
      <w:rFonts w:ascii="Tahoma" w:eastAsia="Times New Roman" w:hAnsi="Tahoma" w:cs="Tahoma"/>
      <w:sz w:val="16"/>
      <w:szCs w:val="16"/>
      <w:lang w:eastAsia="ru-RU"/>
    </w:rPr>
  </w:style>
  <w:style w:type="paragraph" w:styleId="a4">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5"/>
    <w:link w:val="ae"/>
    <w:uiPriority w:val="99"/>
    <w:rsid w:val="007965B7"/>
    <w:pPr>
      <w:numPr>
        <w:ilvl w:val="1"/>
        <w:numId w:val="34"/>
      </w:numPr>
      <w:spacing w:after="120"/>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4"/>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5"/>
    <w:link w:val="af1"/>
    <w:uiPriority w:val="34"/>
    <w:qFormat/>
    <w:rsid w:val="00611B6A"/>
    <w:pPr>
      <w:ind w:left="720"/>
      <w:contextualSpacing/>
    </w:pPr>
  </w:style>
  <w:style w:type="paragraph" w:styleId="24">
    <w:name w:val="Body Text 2"/>
    <w:basedOn w:val="a5"/>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7"/>
    <w:uiPriority w:val="3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5"/>
    <w:link w:val="af4"/>
    <w:rsid w:val="008A042B"/>
    <w:pPr>
      <w:spacing w:before="100" w:beforeAutospacing="1" w:after="100" w:afterAutospacing="1"/>
      <w:jc w:val="left"/>
    </w:pPr>
    <w:rPr>
      <w:sz w:val="20"/>
    </w:rPr>
  </w:style>
  <w:style w:type="paragraph" w:customStyle="1" w:styleId="rvps9">
    <w:name w:val="rvps9"/>
    <w:basedOn w:val="a5"/>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5"/>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5"/>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5"/>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5"/>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6"/>
    <w:link w:val="af8"/>
    <w:uiPriority w:val="99"/>
    <w:rsid w:val="00EB62B7"/>
  </w:style>
  <w:style w:type="paragraph" w:styleId="afa">
    <w:name w:val="footer"/>
    <w:basedOn w:val="a5"/>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6"/>
    <w:link w:val="afa"/>
    <w:uiPriority w:val="99"/>
    <w:rsid w:val="00EB62B7"/>
  </w:style>
  <w:style w:type="paragraph" w:styleId="a1">
    <w:name w:val="List Bullet"/>
    <w:basedOn w:val="a5"/>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5"/>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5"/>
    <w:next w:val="a5"/>
    <w:rsid w:val="00EB62B7"/>
    <w:pPr>
      <w:keepNext/>
      <w:snapToGrid w:val="0"/>
      <w:jc w:val="center"/>
    </w:pPr>
  </w:style>
  <w:style w:type="paragraph" w:customStyle="1" w:styleId="rvps1">
    <w:name w:val="rvps1"/>
    <w:basedOn w:val="a5"/>
    <w:rsid w:val="00EB62B7"/>
    <w:pPr>
      <w:jc w:val="center"/>
    </w:pPr>
    <w:rPr>
      <w:szCs w:val="24"/>
    </w:rPr>
  </w:style>
  <w:style w:type="paragraph" w:styleId="13">
    <w:name w:val="toc 1"/>
    <w:basedOn w:val="a5"/>
    <w:next w:val="a5"/>
    <w:autoRedefine/>
    <w:uiPriority w:val="39"/>
    <w:qFormat/>
    <w:rsid w:val="00EB62B7"/>
    <w:pPr>
      <w:ind w:left="34" w:hanging="1"/>
    </w:pPr>
    <w:rPr>
      <w:szCs w:val="24"/>
    </w:rPr>
  </w:style>
  <w:style w:type="paragraph" w:styleId="21">
    <w:name w:val="toc 2"/>
    <w:basedOn w:val="a5"/>
    <w:next w:val="a5"/>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5"/>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5"/>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5"/>
    <w:rsid w:val="00EB62B7"/>
    <w:pPr>
      <w:keepNext/>
      <w:snapToGrid w:val="0"/>
      <w:spacing w:before="40" w:after="40"/>
      <w:ind w:left="57" w:right="57"/>
      <w:jc w:val="left"/>
    </w:pPr>
    <w:rPr>
      <w:sz w:val="22"/>
    </w:rPr>
  </w:style>
  <w:style w:type="paragraph" w:customStyle="1" w:styleId="aff0">
    <w:name w:val="Таблица текст"/>
    <w:basedOn w:val="a5"/>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5"/>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5"/>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5"/>
    <w:link w:val="aff7"/>
    <w:uiPriority w:val="99"/>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6"/>
    <w:rsid w:val="00EB62B7"/>
  </w:style>
  <w:style w:type="paragraph" w:customStyle="1" w:styleId="rvps46">
    <w:name w:val="rvps46"/>
    <w:basedOn w:val="a5"/>
    <w:rsid w:val="00EB62B7"/>
    <w:pPr>
      <w:spacing w:before="120" w:after="120"/>
      <w:jc w:val="left"/>
    </w:pPr>
    <w:rPr>
      <w:szCs w:val="24"/>
    </w:rPr>
  </w:style>
  <w:style w:type="paragraph" w:styleId="affa">
    <w:name w:val="annotation subject"/>
    <w:basedOn w:val="a9"/>
    <w:next w:val="a9"/>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5"/>
    <w:rsid w:val="00EB62B7"/>
    <w:pPr>
      <w:tabs>
        <w:tab w:val="num" w:pos="1980"/>
      </w:tabs>
      <w:ind w:left="1404" w:hanging="504"/>
    </w:pPr>
    <w:rPr>
      <w:szCs w:val="28"/>
    </w:rPr>
  </w:style>
  <w:style w:type="paragraph" w:styleId="affd">
    <w:name w:val="TOC Heading"/>
    <w:basedOn w:val="11"/>
    <w:next w:val="a5"/>
    <w:uiPriority w:val="39"/>
    <w:qFormat/>
    <w:rsid w:val="00EB62B7"/>
    <w:pPr>
      <w:numPr>
        <w:numId w:val="0"/>
      </w:numPr>
      <w:outlineLvl w:val="9"/>
    </w:pPr>
    <w:rPr>
      <w:lang w:eastAsia="ru-RU"/>
    </w:rPr>
  </w:style>
  <w:style w:type="paragraph" w:styleId="36">
    <w:name w:val="toc 3"/>
    <w:basedOn w:val="a5"/>
    <w:next w:val="a5"/>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5"/>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5"/>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5"/>
    <w:next w:val="a5"/>
    <w:rsid w:val="00EB62B7"/>
    <w:pPr>
      <w:keepNext/>
    </w:pPr>
    <w:rPr>
      <w:lang w:val="en-GB"/>
    </w:rPr>
  </w:style>
  <w:style w:type="paragraph" w:customStyle="1" w:styleId="15">
    <w:name w:val="Абзац списка1"/>
    <w:basedOn w:val="a5"/>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5"/>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5"/>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5"/>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5"/>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5"/>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5"/>
    <w:uiPriority w:val="99"/>
    <w:rsid w:val="00EB62B7"/>
    <w:pPr>
      <w:jc w:val="left"/>
    </w:pPr>
    <w:rPr>
      <w:rFonts w:ascii="Arial" w:hAnsi="Arial" w:cs="Arial"/>
      <w:b/>
      <w:sz w:val="28"/>
    </w:rPr>
  </w:style>
  <w:style w:type="paragraph" w:styleId="afff3">
    <w:name w:val="Subtitle"/>
    <w:basedOn w:val="a5"/>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aliases w:val="SL Doc Title — Simplawyer"/>
    <w:basedOn w:val="a5"/>
    <w:link w:val="afff6"/>
    <w:uiPriority w:val="49"/>
    <w:qFormat/>
    <w:rsid w:val="00EB62B7"/>
    <w:pPr>
      <w:jc w:val="center"/>
    </w:pPr>
    <w:rPr>
      <w:rFonts w:ascii="Arial" w:hAnsi="Arial"/>
    </w:rPr>
  </w:style>
  <w:style w:type="character" w:customStyle="1" w:styleId="afff6">
    <w:name w:val="Заголовок Знак"/>
    <w:aliases w:val="SL Doc Title — Simplawyer Знак"/>
    <w:link w:val="afff5"/>
    <w:uiPriority w:val="49"/>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5"/>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5"/>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5"/>
    <w:next w:val="a5"/>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5"/>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5"/>
    <w:uiPriority w:val="99"/>
    <w:rsid w:val="00EB62B7"/>
    <w:pPr>
      <w:spacing w:before="100" w:beforeAutospacing="1" w:after="100" w:afterAutospacing="1"/>
      <w:jc w:val="left"/>
    </w:pPr>
    <w:rPr>
      <w:i/>
      <w:iCs/>
      <w:sz w:val="18"/>
      <w:szCs w:val="18"/>
    </w:rPr>
  </w:style>
  <w:style w:type="paragraph" w:customStyle="1" w:styleId="font6">
    <w:name w:val="font6"/>
    <w:basedOn w:val="a5"/>
    <w:uiPriority w:val="99"/>
    <w:rsid w:val="00EB62B7"/>
    <w:pPr>
      <w:spacing w:before="100" w:beforeAutospacing="1" w:after="100" w:afterAutospacing="1"/>
      <w:jc w:val="left"/>
    </w:pPr>
    <w:rPr>
      <w:i/>
      <w:iCs/>
      <w:sz w:val="14"/>
      <w:szCs w:val="14"/>
    </w:rPr>
  </w:style>
  <w:style w:type="paragraph" w:customStyle="1" w:styleId="font7">
    <w:name w:val="font7"/>
    <w:basedOn w:val="a5"/>
    <w:uiPriority w:val="99"/>
    <w:rsid w:val="00EB62B7"/>
    <w:pPr>
      <w:spacing w:before="100" w:beforeAutospacing="1" w:after="100" w:afterAutospacing="1"/>
      <w:jc w:val="left"/>
    </w:pPr>
    <w:rPr>
      <w:i/>
      <w:iCs/>
      <w:sz w:val="12"/>
      <w:szCs w:val="12"/>
    </w:rPr>
  </w:style>
  <w:style w:type="paragraph" w:customStyle="1" w:styleId="font8">
    <w:name w:val="font8"/>
    <w:basedOn w:val="a5"/>
    <w:uiPriority w:val="99"/>
    <w:rsid w:val="00EB62B7"/>
    <w:pPr>
      <w:spacing w:before="100" w:beforeAutospacing="1" w:after="100" w:afterAutospacing="1"/>
      <w:jc w:val="left"/>
    </w:pPr>
    <w:rPr>
      <w:i/>
      <w:iCs/>
      <w:sz w:val="10"/>
      <w:szCs w:val="10"/>
    </w:rPr>
  </w:style>
  <w:style w:type="paragraph" w:customStyle="1" w:styleId="xl65">
    <w:name w:val="xl65"/>
    <w:basedOn w:val="a5"/>
    <w:uiPriority w:val="99"/>
    <w:rsid w:val="00EB62B7"/>
    <w:pPr>
      <w:spacing w:before="100" w:beforeAutospacing="1" w:after="100" w:afterAutospacing="1"/>
      <w:jc w:val="left"/>
    </w:pPr>
    <w:rPr>
      <w:szCs w:val="24"/>
    </w:rPr>
  </w:style>
  <w:style w:type="paragraph" w:customStyle="1" w:styleId="xl66">
    <w:name w:val="xl66"/>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5"/>
    <w:uiPriority w:val="99"/>
    <w:rsid w:val="00EB62B7"/>
    <w:pPr>
      <w:spacing w:before="100" w:beforeAutospacing="1" w:after="100" w:afterAutospacing="1"/>
      <w:jc w:val="center"/>
      <w:textAlignment w:val="top"/>
    </w:pPr>
    <w:rPr>
      <w:sz w:val="18"/>
      <w:szCs w:val="18"/>
    </w:rPr>
  </w:style>
  <w:style w:type="paragraph" w:customStyle="1" w:styleId="xl79">
    <w:name w:val="xl79"/>
    <w:basedOn w:val="a5"/>
    <w:uiPriority w:val="99"/>
    <w:rsid w:val="00EB62B7"/>
    <w:pPr>
      <w:spacing w:before="100" w:beforeAutospacing="1" w:after="100" w:afterAutospacing="1"/>
      <w:jc w:val="left"/>
      <w:textAlignment w:val="top"/>
    </w:pPr>
    <w:rPr>
      <w:sz w:val="18"/>
      <w:szCs w:val="18"/>
    </w:rPr>
  </w:style>
  <w:style w:type="paragraph" w:customStyle="1" w:styleId="xl80">
    <w:name w:val="xl80"/>
    <w:basedOn w:val="a5"/>
    <w:uiPriority w:val="99"/>
    <w:rsid w:val="00EB62B7"/>
    <w:pPr>
      <w:spacing w:before="100" w:beforeAutospacing="1" w:after="100" w:afterAutospacing="1"/>
      <w:jc w:val="left"/>
      <w:textAlignment w:val="top"/>
    </w:pPr>
    <w:rPr>
      <w:sz w:val="18"/>
      <w:szCs w:val="18"/>
    </w:rPr>
  </w:style>
  <w:style w:type="paragraph" w:customStyle="1" w:styleId="xl81">
    <w:name w:val="xl81"/>
    <w:basedOn w:val="a5"/>
    <w:uiPriority w:val="99"/>
    <w:rsid w:val="00EB62B7"/>
    <w:pPr>
      <w:spacing w:before="100" w:beforeAutospacing="1" w:after="100" w:afterAutospacing="1"/>
      <w:jc w:val="center"/>
      <w:textAlignment w:val="top"/>
    </w:pPr>
    <w:rPr>
      <w:sz w:val="18"/>
      <w:szCs w:val="18"/>
    </w:rPr>
  </w:style>
  <w:style w:type="paragraph" w:customStyle="1" w:styleId="xl82">
    <w:name w:val="xl82"/>
    <w:basedOn w:val="a5"/>
    <w:uiPriority w:val="99"/>
    <w:rsid w:val="00EB62B7"/>
    <w:pPr>
      <w:spacing w:before="100" w:beforeAutospacing="1" w:after="100" w:afterAutospacing="1"/>
      <w:jc w:val="center"/>
      <w:textAlignment w:val="top"/>
    </w:pPr>
    <w:rPr>
      <w:sz w:val="16"/>
      <w:szCs w:val="16"/>
    </w:rPr>
  </w:style>
  <w:style w:type="paragraph" w:customStyle="1" w:styleId="xl83">
    <w:name w:val="xl83"/>
    <w:basedOn w:val="a5"/>
    <w:uiPriority w:val="99"/>
    <w:rsid w:val="00EB62B7"/>
    <w:pPr>
      <w:spacing w:before="100" w:beforeAutospacing="1" w:after="100" w:afterAutospacing="1"/>
      <w:jc w:val="right"/>
      <w:textAlignment w:val="top"/>
    </w:pPr>
    <w:rPr>
      <w:sz w:val="16"/>
      <w:szCs w:val="16"/>
    </w:rPr>
  </w:style>
  <w:style w:type="paragraph" w:customStyle="1" w:styleId="xl84">
    <w:name w:val="xl84"/>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5"/>
    <w:uiPriority w:val="99"/>
    <w:rsid w:val="00EB62B7"/>
    <w:pPr>
      <w:spacing w:line="360" w:lineRule="auto"/>
      <w:ind w:firstLine="709"/>
    </w:pPr>
    <w:rPr>
      <w:rFonts w:ascii="Verdana" w:hAnsi="Verdana" w:cs="Verdana"/>
      <w:sz w:val="20"/>
      <w:lang w:val="en-US" w:eastAsia="en-US"/>
    </w:rPr>
  </w:style>
  <w:style w:type="paragraph" w:styleId="afffb">
    <w:name w:val="Document Map"/>
    <w:basedOn w:val="a5"/>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5"/>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5"/>
    <w:uiPriority w:val="99"/>
    <w:rsid w:val="00EB62B7"/>
    <w:pPr>
      <w:spacing w:line="360" w:lineRule="auto"/>
      <w:ind w:firstLine="567"/>
    </w:pPr>
  </w:style>
  <w:style w:type="paragraph" w:styleId="43">
    <w:name w:val="toc 4"/>
    <w:basedOn w:val="a5"/>
    <w:next w:val="a5"/>
    <w:autoRedefine/>
    <w:uiPriority w:val="39"/>
    <w:rsid w:val="00EB62B7"/>
    <w:pPr>
      <w:spacing w:line="360" w:lineRule="auto"/>
      <w:ind w:left="720" w:firstLine="709"/>
    </w:pPr>
    <w:rPr>
      <w:szCs w:val="24"/>
    </w:rPr>
  </w:style>
  <w:style w:type="paragraph" w:customStyle="1" w:styleId="BodyTextIndent2">
    <w:name w:val="Body Text Indent 2 Знак Знак"/>
    <w:basedOn w:val="a5"/>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5"/>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5"/>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5"/>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5"/>
    <w:next w:val="a5"/>
    <w:autoRedefine/>
    <w:uiPriority w:val="39"/>
    <w:rsid w:val="00EB62B7"/>
    <w:pPr>
      <w:spacing w:line="360" w:lineRule="auto"/>
      <w:ind w:left="960" w:firstLine="709"/>
    </w:pPr>
    <w:rPr>
      <w:szCs w:val="24"/>
    </w:rPr>
  </w:style>
  <w:style w:type="paragraph" w:styleId="61">
    <w:name w:val="toc 6"/>
    <w:basedOn w:val="a5"/>
    <w:next w:val="a5"/>
    <w:autoRedefine/>
    <w:uiPriority w:val="39"/>
    <w:rsid w:val="00EB62B7"/>
    <w:pPr>
      <w:spacing w:line="360" w:lineRule="auto"/>
      <w:ind w:left="1200" w:firstLine="709"/>
    </w:pPr>
    <w:rPr>
      <w:szCs w:val="24"/>
    </w:rPr>
  </w:style>
  <w:style w:type="paragraph" w:styleId="71">
    <w:name w:val="toc 7"/>
    <w:basedOn w:val="a5"/>
    <w:next w:val="a5"/>
    <w:autoRedefine/>
    <w:uiPriority w:val="39"/>
    <w:rsid w:val="00EB62B7"/>
    <w:pPr>
      <w:spacing w:line="360" w:lineRule="auto"/>
      <w:ind w:left="1440" w:firstLine="709"/>
    </w:pPr>
    <w:rPr>
      <w:szCs w:val="24"/>
    </w:rPr>
  </w:style>
  <w:style w:type="paragraph" w:styleId="81">
    <w:name w:val="toc 8"/>
    <w:basedOn w:val="a5"/>
    <w:next w:val="a5"/>
    <w:autoRedefine/>
    <w:uiPriority w:val="39"/>
    <w:rsid w:val="00EB62B7"/>
    <w:pPr>
      <w:spacing w:line="360" w:lineRule="auto"/>
      <w:ind w:left="1680" w:firstLine="709"/>
    </w:pPr>
    <w:rPr>
      <w:szCs w:val="24"/>
    </w:rPr>
  </w:style>
  <w:style w:type="paragraph" w:styleId="91">
    <w:name w:val="toc 9"/>
    <w:basedOn w:val="a5"/>
    <w:next w:val="a5"/>
    <w:autoRedefine/>
    <w:uiPriority w:val="39"/>
    <w:rsid w:val="00EB62B7"/>
    <w:pPr>
      <w:spacing w:line="360" w:lineRule="auto"/>
      <w:ind w:left="1920" w:firstLine="709"/>
    </w:pPr>
    <w:rPr>
      <w:szCs w:val="24"/>
    </w:rPr>
  </w:style>
  <w:style w:type="paragraph" w:customStyle="1" w:styleId="Table">
    <w:name w:val="Table"/>
    <w:basedOn w:val="a5"/>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5"/>
    <w:uiPriority w:val="99"/>
    <w:rsid w:val="00EB62B7"/>
    <w:pPr>
      <w:spacing w:before="60" w:after="60" w:line="360" w:lineRule="auto"/>
      <w:ind w:left="720" w:firstLine="709"/>
    </w:pPr>
  </w:style>
  <w:style w:type="paragraph" w:customStyle="1" w:styleId="72">
    <w:name w:val="заголовок 7"/>
    <w:basedOn w:val="a5"/>
    <w:next w:val="a5"/>
    <w:uiPriority w:val="99"/>
    <w:rsid w:val="00EB62B7"/>
    <w:pPr>
      <w:spacing w:before="240" w:after="60" w:line="360" w:lineRule="auto"/>
      <w:ind w:firstLine="709"/>
    </w:pPr>
    <w:rPr>
      <w:rFonts w:ascii="Arial" w:hAnsi="Arial"/>
      <w:sz w:val="20"/>
    </w:rPr>
  </w:style>
  <w:style w:type="paragraph" w:styleId="44">
    <w:name w:val="List 4"/>
    <w:basedOn w:val="a5"/>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5"/>
    <w:uiPriority w:val="99"/>
    <w:rsid w:val="00EB62B7"/>
    <w:pPr>
      <w:widowControl w:val="0"/>
      <w:spacing w:line="360" w:lineRule="auto"/>
      <w:ind w:firstLine="709"/>
      <w:jc w:val="center"/>
    </w:pPr>
    <w:rPr>
      <w:sz w:val="28"/>
    </w:rPr>
  </w:style>
  <w:style w:type="paragraph" w:customStyle="1" w:styleId="39">
    <w:name w:val="Загол 3"/>
    <w:basedOn w:val="a5"/>
    <w:next w:val="a5"/>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5"/>
    <w:uiPriority w:val="99"/>
    <w:rsid w:val="00EB62B7"/>
    <w:pPr>
      <w:spacing w:line="360" w:lineRule="auto"/>
      <w:ind w:firstLine="567"/>
    </w:pPr>
    <w:rPr>
      <w:sz w:val="20"/>
    </w:rPr>
  </w:style>
  <w:style w:type="paragraph" w:customStyle="1" w:styleId="2f1">
    <w:name w:val="заголовок 2"/>
    <w:basedOn w:val="a5"/>
    <w:next w:val="a5"/>
    <w:uiPriority w:val="99"/>
    <w:rsid w:val="00EB62B7"/>
    <w:pPr>
      <w:keepNext/>
      <w:autoSpaceDE w:val="0"/>
      <w:autoSpaceDN w:val="0"/>
      <w:spacing w:line="360" w:lineRule="auto"/>
      <w:ind w:firstLine="709"/>
    </w:pPr>
    <w:rPr>
      <w:szCs w:val="24"/>
    </w:rPr>
  </w:style>
  <w:style w:type="paragraph" w:styleId="2f2">
    <w:name w:val="List Bullet 2"/>
    <w:basedOn w:val="a5"/>
    <w:uiPriority w:val="99"/>
    <w:rsid w:val="00EB62B7"/>
    <w:pPr>
      <w:tabs>
        <w:tab w:val="num" w:pos="1843"/>
      </w:tabs>
      <w:spacing w:line="360" w:lineRule="auto"/>
      <w:ind w:left="709" w:firstLine="709"/>
    </w:pPr>
  </w:style>
  <w:style w:type="paragraph" w:styleId="affff6">
    <w:name w:val="List"/>
    <w:basedOn w:val="a5"/>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5"/>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5"/>
    <w:uiPriority w:val="99"/>
    <w:rsid w:val="00EB62B7"/>
    <w:pPr>
      <w:tabs>
        <w:tab w:val="num" w:pos="720"/>
      </w:tabs>
      <w:spacing w:line="360" w:lineRule="auto"/>
      <w:ind w:left="720" w:hanging="360"/>
    </w:pPr>
  </w:style>
  <w:style w:type="paragraph" w:customStyle="1" w:styleId="affff9">
    <w:name w:val="рисунок"/>
    <w:basedOn w:val="a5"/>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5"/>
    <w:uiPriority w:val="99"/>
    <w:rsid w:val="00EB62B7"/>
    <w:pPr>
      <w:spacing w:line="200" w:lineRule="exact"/>
      <w:ind w:firstLine="709"/>
    </w:pPr>
    <w:rPr>
      <w:sz w:val="18"/>
    </w:rPr>
  </w:style>
  <w:style w:type="paragraph" w:customStyle="1" w:styleId="affffe">
    <w:name w:val="Название_страницы"/>
    <w:basedOn w:val="a5"/>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5"/>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5"/>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5"/>
    <w:uiPriority w:val="99"/>
    <w:rsid w:val="00EB62B7"/>
    <w:pPr>
      <w:spacing w:line="360" w:lineRule="auto"/>
      <w:ind w:firstLine="709"/>
      <w:jc w:val="center"/>
    </w:pPr>
    <w:rPr>
      <w:caps/>
      <w:sz w:val="22"/>
    </w:rPr>
  </w:style>
  <w:style w:type="paragraph" w:customStyle="1" w:styleId="-1">
    <w:name w:val="РАСЧЕТЫ-СМЕТЫ"/>
    <w:basedOn w:val="a5"/>
    <w:uiPriority w:val="99"/>
    <w:rsid w:val="00EB62B7"/>
    <w:pPr>
      <w:spacing w:line="360" w:lineRule="auto"/>
      <w:ind w:firstLine="709"/>
      <w:jc w:val="center"/>
    </w:pPr>
    <w:rPr>
      <w:b/>
      <w:bCs/>
      <w:caps/>
    </w:rPr>
  </w:style>
  <w:style w:type="paragraph" w:customStyle="1" w:styleId="afffff6">
    <w:name w:val="Название_станицы"/>
    <w:basedOn w:val="a4"/>
    <w:uiPriority w:val="99"/>
    <w:rsid w:val="00EB62B7"/>
    <w:pPr>
      <w:numPr>
        <w:ilvl w:val="0"/>
        <w:numId w:val="0"/>
      </w:numPr>
      <w:spacing w:before="24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5"/>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5"/>
    <w:uiPriority w:val="99"/>
    <w:rsid w:val="00EB62B7"/>
    <w:pPr>
      <w:numPr>
        <w:numId w:val="8"/>
      </w:numPr>
      <w:spacing w:line="360" w:lineRule="auto"/>
    </w:pPr>
  </w:style>
  <w:style w:type="paragraph" w:customStyle="1" w:styleId="nomertoma">
    <w:name w:val="nomer_toma"/>
    <w:basedOn w:val="a5"/>
    <w:uiPriority w:val="99"/>
    <w:rsid w:val="00EB62B7"/>
    <w:pPr>
      <w:spacing w:line="360" w:lineRule="auto"/>
      <w:ind w:firstLine="709"/>
    </w:pPr>
    <w:rPr>
      <w:sz w:val="22"/>
    </w:rPr>
  </w:style>
  <w:style w:type="paragraph" w:customStyle="1" w:styleId="afffffb">
    <w:name w:val="содержание"/>
    <w:basedOn w:val="a5"/>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5"/>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5"/>
    <w:uiPriority w:val="99"/>
    <w:rsid w:val="00EB62B7"/>
    <w:pPr>
      <w:spacing w:line="360" w:lineRule="auto"/>
      <w:ind w:firstLine="709"/>
      <w:jc w:val="center"/>
    </w:pPr>
    <w:rPr>
      <w:szCs w:val="24"/>
    </w:rPr>
  </w:style>
  <w:style w:type="table" w:styleId="54">
    <w:name w:val="Table Grid 5"/>
    <w:basedOn w:val="a7"/>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5"/>
    <w:uiPriority w:val="99"/>
    <w:rsid w:val="00EB62B7"/>
    <w:pPr>
      <w:spacing w:line="360" w:lineRule="auto"/>
      <w:ind w:firstLine="709"/>
    </w:pPr>
    <w:rPr>
      <w:szCs w:val="24"/>
    </w:rPr>
  </w:style>
  <w:style w:type="paragraph" w:customStyle="1" w:styleId="BodyTextIndent210">
    <w:name w:val="Body Text Indent 2 Знак Знак1 Знак Знак"/>
    <w:basedOn w:val="a5"/>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5"/>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5"/>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5"/>
    <w:uiPriority w:val="99"/>
    <w:rsid w:val="00EB62B7"/>
    <w:pPr>
      <w:spacing w:line="360" w:lineRule="auto"/>
      <w:ind w:firstLine="709"/>
      <w:jc w:val="center"/>
    </w:pPr>
    <w:rPr>
      <w:b/>
      <w:sz w:val="28"/>
    </w:rPr>
  </w:style>
  <w:style w:type="paragraph" w:styleId="affffff1">
    <w:name w:val="table of authorities"/>
    <w:basedOn w:val="a5"/>
    <w:next w:val="a5"/>
    <w:uiPriority w:val="99"/>
    <w:rsid w:val="00EB62B7"/>
    <w:pPr>
      <w:spacing w:line="360" w:lineRule="auto"/>
      <w:ind w:left="220" w:hanging="220"/>
    </w:pPr>
  </w:style>
  <w:style w:type="paragraph" w:styleId="62">
    <w:name w:val="index 6"/>
    <w:basedOn w:val="a5"/>
    <w:next w:val="a5"/>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5"/>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5"/>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5"/>
    <w:uiPriority w:val="99"/>
    <w:rsid w:val="00EB62B7"/>
    <w:pPr>
      <w:spacing w:line="360" w:lineRule="auto"/>
      <w:ind w:firstLine="709"/>
    </w:pPr>
  </w:style>
  <w:style w:type="paragraph" w:customStyle="1" w:styleId="212">
    <w:name w:val="Основной текст 21"/>
    <w:basedOn w:val="a5"/>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5"/>
    <w:uiPriority w:val="99"/>
    <w:rsid w:val="00EB62B7"/>
    <w:pPr>
      <w:widowControl w:val="0"/>
      <w:spacing w:line="360" w:lineRule="auto"/>
      <w:ind w:firstLine="709"/>
    </w:pPr>
    <w:rPr>
      <w:sz w:val="22"/>
    </w:rPr>
  </w:style>
  <w:style w:type="paragraph" w:customStyle="1" w:styleId="xl24">
    <w:name w:val="xl24"/>
    <w:basedOn w:val="a5"/>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5"/>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5"/>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5"/>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5"/>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5"/>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5"/>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5"/>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5"/>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5"/>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5"/>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5"/>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5"/>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5"/>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5"/>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5"/>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5"/>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5"/>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5"/>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5"/>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5"/>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5"/>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5"/>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5"/>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5"/>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5"/>
    <w:uiPriority w:val="99"/>
    <w:rsid w:val="00EB62B7"/>
    <w:pPr>
      <w:spacing w:line="360" w:lineRule="auto"/>
      <w:ind w:firstLine="567"/>
    </w:pPr>
  </w:style>
  <w:style w:type="paragraph" w:customStyle="1" w:styleId="Iniiaiieoaeno21">
    <w:name w:val="Iniiaiie oaeno 21"/>
    <w:basedOn w:val="a5"/>
    <w:uiPriority w:val="99"/>
    <w:rsid w:val="00EB62B7"/>
    <w:pPr>
      <w:spacing w:line="360" w:lineRule="auto"/>
      <w:ind w:firstLine="709"/>
    </w:pPr>
  </w:style>
  <w:style w:type="paragraph" w:customStyle="1" w:styleId="63">
    <w:name w:val="заголовок 6"/>
    <w:basedOn w:val="a5"/>
    <w:next w:val="a5"/>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4"/>
    <w:link w:val="Arial0"/>
    <w:rsid w:val="00EB62B7"/>
    <w:pPr>
      <w:numPr>
        <w:ilvl w:val="0"/>
        <w:numId w:val="0"/>
      </w:numPr>
      <w:spacing w:after="0"/>
      <w:ind w:firstLine="720"/>
      <w:jc w:val="both"/>
    </w:pPr>
    <w:rPr>
      <w:rFonts w:ascii="Arial" w:hAnsi="Arial" w:cs="Arial"/>
    </w:rPr>
  </w:style>
  <w:style w:type="paragraph" w:customStyle="1" w:styleId="BodyTextIndent214">
    <w:name w:val="Body Text Indent 2 Знак Знак1 Знак Знак Знак Знак"/>
    <w:basedOn w:val="a5"/>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1,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7"/>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5"/>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5"/>
    <w:next w:val="a5"/>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5"/>
    <w:next w:val="a5"/>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5"/>
    <w:next w:val="a5"/>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5"/>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5"/>
    <w:next w:val="a5"/>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5"/>
    <w:next w:val="a5"/>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5"/>
    <w:next w:val="a5"/>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5"/>
    <w:next w:val="a5"/>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5"/>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5"/>
    <w:uiPriority w:val="99"/>
    <w:qFormat/>
    <w:rsid w:val="00EB62B7"/>
    <w:pPr>
      <w:spacing w:line="360" w:lineRule="auto"/>
      <w:ind w:firstLine="709"/>
    </w:pPr>
    <w:rPr>
      <w:szCs w:val="24"/>
    </w:rPr>
  </w:style>
  <w:style w:type="paragraph" w:customStyle="1" w:styleId="affffffe">
    <w:name w:val="Обычный по центру"/>
    <w:basedOn w:val="a5"/>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5"/>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5"/>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5"/>
    <w:uiPriority w:val="99"/>
    <w:rsid w:val="00EB62B7"/>
    <w:pPr>
      <w:spacing w:line="360" w:lineRule="auto"/>
      <w:ind w:left="284" w:right="284" w:firstLine="709"/>
      <w:jc w:val="center"/>
    </w:pPr>
    <w:rPr>
      <w:b/>
      <w:bCs/>
      <w:sz w:val="36"/>
    </w:rPr>
  </w:style>
  <w:style w:type="paragraph" w:customStyle="1" w:styleId="afffffff3">
    <w:name w:val="Обычный курсив"/>
    <w:basedOn w:val="a5"/>
    <w:next w:val="a5"/>
    <w:uiPriority w:val="99"/>
    <w:rsid w:val="00EB62B7"/>
    <w:pPr>
      <w:spacing w:line="360" w:lineRule="auto"/>
      <w:ind w:left="284" w:right="284" w:firstLine="567"/>
    </w:pPr>
    <w:rPr>
      <w:i/>
      <w:iCs/>
      <w:szCs w:val="24"/>
    </w:rPr>
  </w:style>
  <w:style w:type="paragraph" w:customStyle="1" w:styleId="1f4">
    <w:name w:val="Стиль_отчет_1"/>
    <w:basedOn w:val="a5"/>
    <w:uiPriority w:val="99"/>
    <w:rsid w:val="00EB62B7"/>
    <w:pPr>
      <w:spacing w:line="360" w:lineRule="auto"/>
      <w:ind w:firstLine="709"/>
    </w:pPr>
    <w:rPr>
      <w:szCs w:val="24"/>
    </w:rPr>
  </w:style>
  <w:style w:type="paragraph" w:customStyle="1" w:styleId="1f5">
    <w:name w:val="Знак1"/>
    <w:basedOn w:val="a5"/>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5"/>
    <w:uiPriority w:val="39"/>
    <w:rsid w:val="00EB62B7"/>
    <w:pPr>
      <w:keepLines w:val="0"/>
      <w:numPr>
        <w:numId w:val="0"/>
      </w:numPr>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5"/>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5"/>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5"/>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5"/>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5"/>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5"/>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5"/>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5"/>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5"/>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5"/>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5"/>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5"/>
    <w:uiPriority w:val="99"/>
    <w:rsid w:val="00EB62B7"/>
    <w:pPr>
      <w:spacing w:line="360" w:lineRule="auto"/>
      <w:ind w:firstLine="709"/>
    </w:pPr>
  </w:style>
  <w:style w:type="paragraph" w:customStyle="1" w:styleId="3e">
    <w:name w:val="Название3"/>
    <w:basedOn w:val="a5"/>
    <w:uiPriority w:val="99"/>
    <w:rsid w:val="00EB62B7"/>
    <w:pPr>
      <w:spacing w:line="360" w:lineRule="auto"/>
      <w:ind w:firstLine="709"/>
      <w:jc w:val="center"/>
    </w:pPr>
    <w:rPr>
      <w:b/>
      <w:sz w:val="28"/>
    </w:rPr>
  </w:style>
  <w:style w:type="paragraph" w:customStyle="1" w:styleId="222">
    <w:name w:val="Основной текст 22"/>
    <w:basedOn w:val="a5"/>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5"/>
    <w:uiPriority w:val="99"/>
    <w:rsid w:val="00EB62B7"/>
    <w:pPr>
      <w:widowControl w:val="0"/>
      <w:spacing w:line="360" w:lineRule="auto"/>
      <w:ind w:firstLine="709"/>
    </w:pPr>
    <w:rPr>
      <w:sz w:val="22"/>
    </w:rPr>
  </w:style>
  <w:style w:type="paragraph" w:customStyle="1" w:styleId="afffffff5">
    <w:name w:val="текст письма"/>
    <w:basedOn w:val="a5"/>
    <w:uiPriority w:val="99"/>
    <w:rsid w:val="00EB62B7"/>
    <w:pPr>
      <w:spacing w:line="360" w:lineRule="auto"/>
      <w:ind w:firstLine="709"/>
    </w:pPr>
    <w:rPr>
      <w:rFonts w:ascii="Times New Roman CYR" w:hAnsi="Times New Roman CYR"/>
    </w:rPr>
  </w:style>
  <w:style w:type="paragraph" w:customStyle="1" w:styleId="afffffff6">
    <w:name w:val="абзац отчета"/>
    <w:basedOn w:val="a5"/>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5"/>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5"/>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5"/>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5"/>
    <w:uiPriority w:val="99"/>
    <w:rsid w:val="00EB62B7"/>
    <w:pPr>
      <w:spacing w:line="360" w:lineRule="auto"/>
      <w:ind w:left="566" w:hanging="283"/>
    </w:pPr>
    <w:rPr>
      <w:szCs w:val="24"/>
    </w:rPr>
  </w:style>
  <w:style w:type="paragraph" w:styleId="3f">
    <w:name w:val="List 3"/>
    <w:basedOn w:val="a5"/>
    <w:uiPriority w:val="99"/>
    <w:rsid w:val="00EB62B7"/>
    <w:pPr>
      <w:spacing w:line="360" w:lineRule="auto"/>
      <w:ind w:left="849" w:hanging="283"/>
    </w:pPr>
    <w:rPr>
      <w:szCs w:val="24"/>
    </w:rPr>
  </w:style>
  <w:style w:type="paragraph" w:styleId="3f0">
    <w:name w:val="List Continue 3"/>
    <w:basedOn w:val="a5"/>
    <w:uiPriority w:val="99"/>
    <w:rsid w:val="00EB62B7"/>
    <w:pPr>
      <w:spacing w:after="120" w:line="360" w:lineRule="auto"/>
      <w:ind w:left="849" w:firstLine="709"/>
    </w:pPr>
    <w:rPr>
      <w:szCs w:val="24"/>
    </w:rPr>
  </w:style>
  <w:style w:type="paragraph" w:customStyle="1" w:styleId="231">
    <w:name w:val="Основной текст с отступом 23"/>
    <w:basedOn w:val="a5"/>
    <w:uiPriority w:val="99"/>
    <w:rsid w:val="00EB62B7"/>
    <w:pPr>
      <w:spacing w:after="120" w:line="360" w:lineRule="atLeast"/>
      <w:ind w:firstLine="720"/>
    </w:pPr>
  </w:style>
  <w:style w:type="paragraph" w:customStyle="1" w:styleId="1f9">
    <w:name w:val="Обычный (веб)1"/>
    <w:basedOn w:val="a5"/>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5"/>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7"/>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5"/>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5"/>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5"/>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5"/>
    <w:next w:val="a5"/>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5"/>
    <w:next w:val="a5"/>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5"/>
    <w:uiPriority w:val="99"/>
    <w:rsid w:val="00EB62B7"/>
    <w:pPr>
      <w:snapToGrid w:val="0"/>
      <w:spacing w:line="360" w:lineRule="auto"/>
      <w:ind w:firstLine="709"/>
    </w:pPr>
    <w:rPr>
      <w:sz w:val="20"/>
    </w:rPr>
  </w:style>
  <w:style w:type="paragraph" w:customStyle="1" w:styleId="p1">
    <w:name w:val="p1"/>
    <w:basedOn w:val="a5"/>
    <w:uiPriority w:val="99"/>
    <w:rsid w:val="00EB62B7"/>
    <w:pPr>
      <w:spacing w:before="64" w:after="64" w:line="360" w:lineRule="auto"/>
      <w:ind w:firstLine="300"/>
    </w:pPr>
    <w:rPr>
      <w:rFonts w:ascii="Arial" w:hAnsi="Arial" w:cs="Arial"/>
      <w:sz w:val="20"/>
    </w:rPr>
  </w:style>
  <w:style w:type="paragraph" w:customStyle="1" w:styleId="r">
    <w:name w:val="r"/>
    <w:basedOn w:val="a5"/>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5"/>
    <w:uiPriority w:val="99"/>
    <w:rsid w:val="00EB62B7"/>
    <w:pPr>
      <w:spacing w:before="100" w:beforeAutospacing="1" w:after="100" w:afterAutospacing="1" w:line="360" w:lineRule="auto"/>
      <w:ind w:firstLine="709"/>
    </w:pPr>
    <w:rPr>
      <w:szCs w:val="24"/>
    </w:rPr>
  </w:style>
  <w:style w:type="paragraph" w:customStyle="1" w:styleId="1fa">
    <w:name w:val="Цитата1"/>
    <w:basedOn w:val="a5"/>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5"/>
    <w:next w:val="a5"/>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5"/>
    <w:uiPriority w:val="99"/>
    <w:rsid w:val="00EB62B7"/>
    <w:pPr>
      <w:spacing w:after="120" w:line="360" w:lineRule="auto"/>
      <w:ind w:left="566" w:firstLine="709"/>
    </w:pPr>
    <w:rPr>
      <w:szCs w:val="24"/>
    </w:rPr>
  </w:style>
  <w:style w:type="paragraph" w:customStyle="1" w:styleId="afffffffc">
    <w:name w:val="Краткий обратный адрес"/>
    <w:basedOn w:val="a5"/>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5"/>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5"/>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5"/>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5"/>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5"/>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5"/>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5"/>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5"/>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5"/>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5"/>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5"/>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5"/>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5"/>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5"/>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5"/>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5"/>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5"/>
    <w:uiPriority w:val="99"/>
    <w:rsid w:val="00EB62B7"/>
    <w:pPr>
      <w:snapToGrid w:val="0"/>
      <w:spacing w:line="360" w:lineRule="auto"/>
      <w:ind w:firstLine="709"/>
    </w:pPr>
    <w:rPr>
      <w:sz w:val="20"/>
    </w:rPr>
  </w:style>
  <w:style w:type="paragraph" w:customStyle="1" w:styleId="xl106">
    <w:name w:val="xl106"/>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5"/>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5"/>
    <w:uiPriority w:val="99"/>
    <w:rsid w:val="00EB62B7"/>
    <w:pPr>
      <w:spacing w:before="100" w:beforeAutospacing="1" w:after="100" w:afterAutospacing="1"/>
      <w:jc w:val="right"/>
    </w:pPr>
    <w:rPr>
      <w:szCs w:val="24"/>
    </w:rPr>
  </w:style>
  <w:style w:type="paragraph" w:customStyle="1" w:styleId="xl113">
    <w:name w:val="xl113"/>
    <w:basedOn w:val="a5"/>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8"/>
    <w:uiPriority w:val="99"/>
    <w:semiHidden/>
    <w:unhideWhenUsed/>
    <w:rsid w:val="00EB62B7"/>
    <w:pPr>
      <w:numPr>
        <w:numId w:val="6"/>
      </w:numPr>
    </w:pPr>
  </w:style>
  <w:style w:type="paragraph" w:customStyle="1" w:styleId="afffffffd">
    <w:name w:val="мой обычный"/>
    <w:basedOn w:val="a5"/>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8"/>
    <w:uiPriority w:val="99"/>
    <w:semiHidden/>
    <w:unhideWhenUsed/>
    <w:rsid w:val="00EB62B7"/>
  </w:style>
  <w:style w:type="numbering" w:customStyle="1" w:styleId="112">
    <w:name w:val="Нет списка11"/>
    <w:next w:val="a8"/>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5"/>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5"/>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5"/>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5"/>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5"/>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5"/>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5"/>
    <w:uiPriority w:val="1"/>
    <w:qFormat/>
    <w:rsid w:val="00C721EB"/>
    <w:pPr>
      <w:widowControl w:val="0"/>
      <w:jc w:val="left"/>
    </w:pPr>
    <w:rPr>
      <w:rFonts w:ascii="Calibri" w:eastAsia="Calibri" w:hAnsi="Calibri"/>
      <w:sz w:val="22"/>
      <w:szCs w:val="22"/>
      <w:lang w:val="en-US" w:eastAsia="en-US"/>
    </w:rPr>
  </w:style>
  <w:style w:type="paragraph" w:customStyle="1" w:styleId="1ff2">
    <w:name w:val="Знак Знак1 Знак"/>
    <w:basedOn w:val="a5"/>
    <w:rsid w:val="001B5D35"/>
    <w:pPr>
      <w:spacing w:after="160" w:line="240" w:lineRule="exact"/>
      <w:jc w:val="left"/>
    </w:pPr>
    <w:rPr>
      <w:rFonts w:ascii="Verdana" w:hAnsi="Verdana"/>
      <w:sz w:val="20"/>
      <w:lang w:val="en-US" w:eastAsia="en-US"/>
    </w:rPr>
  </w:style>
  <w:style w:type="paragraph" w:customStyle="1" w:styleId="affffffff">
    <w:name w:val="Пункт без номера"/>
    <w:basedOn w:val="31"/>
    <w:link w:val="affffffff0"/>
    <w:qFormat/>
    <w:rsid w:val="00255BD8"/>
    <w:pPr>
      <w:keepNext w:val="0"/>
      <w:keepLines w:val="0"/>
      <w:tabs>
        <w:tab w:val="left" w:pos="851"/>
        <w:tab w:val="left" w:pos="1418"/>
        <w:tab w:val="left" w:pos="3119"/>
      </w:tabs>
      <w:suppressAutoHyphens/>
      <w:spacing w:before="120" w:after="240"/>
      <w:ind w:left="851"/>
      <w:jc w:val="both"/>
    </w:pPr>
    <w:rPr>
      <w:rFonts w:ascii="Tahoma" w:eastAsia="Tahoma" w:hAnsi="Tahoma" w:cs="Tahoma"/>
      <w:b w:val="0"/>
      <w:bCs w:val="0"/>
      <w:color w:val="auto"/>
      <w:lang w:eastAsia="en-US"/>
    </w:rPr>
  </w:style>
  <w:style w:type="character" w:customStyle="1" w:styleId="affffffff0">
    <w:name w:val="Пункт без номера Знак"/>
    <w:basedOn w:val="a6"/>
    <w:link w:val="affffffff"/>
    <w:rsid w:val="00255BD8"/>
    <w:rPr>
      <w:rFonts w:ascii="Tahoma" w:eastAsia="Tahoma" w:hAnsi="Tahoma" w:cs="Tahoma"/>
      <w:lang w:eastAsia="en-US"/>
    </w:rPr>
  </w:style>
  <w:style w:type="paragraph" w:customStyle="1" w:styleId="affffffff1">
    <w:name w:val="Наименование договора"/>
    <w:basedOn w:val="afff5"/>
    <w:link w:val="affffffff2"/>
    <w:qFormat/>
    <w:rsid w:val="00704886"/>
    <w:pPr>
      <w:keepNext/>
      <w:tabs>
        <w:tab w:val="left" w:pos="0"/>
      </w:tabs>
      <w:suppressAutoHyphens/>
      <w:spacing w:after="640"/>
    </w:pPr>
    <w:rPr>
      <w:rFonts w:ascii="Tahoma" w:eastAsia="Tahoma" w:hAnsi="Tahoma" w:cs="Tahoma"/>
      <w:b/>
      <w:bCs/>
      <w:color w:val="2263A2"/>
      <w:sz w:val="28"/>
      <w:szCs w:val="28"/>
      <w:lang w:eastAsia="en-US"/>
    </w:rPr>
  </w:style>
  <w:style w:type="character" w:customStyle="1" w:styleId="affffffff2">
    <w:name w:val="Наименование договора Знак"/>
    <w:basedOn w:val="a6"/>
    <w:link w:val="affffffff1"/>
    <w:rsid w:val="00704886"/>
    <w:rPr>
      <w:rFonts w:ascii="Tahoma" w:eastAsia="Tahoma" w:hAnsi="Tahoma" w:cs="Tahoma"/>
      <w:b/>
      <w:bCs/>
      <w:color w:val="2263A2"/>
      <w:sz w:val="28"/>
      <w:szCs w:val="28"/>
      <w:lang w:eastAsia="en-US"/>
    </w:rPr>
  </w:style>
  <w:style w:type="paragraph" w:customStyle="1" w:styleId="SL0CommentSimplawyer">
    <w:name w:val="SL 0 Comment — Simplawyer"/>
    <w:basedOn w:val="a5"/>
    <w:uiPriority w:val="21"/>
    <w:rsid w:val="00704886"/>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customStyle="1" w:styleId="affffffff3">
    <w:name w:val="Сноска"/>
    <w:basedOn w:val="aff6"/>
    <w:link w:val="affffffff4"/>
    <w:rsid w:val="00704886"/>
    <w:pPr>
      <w:suppressAutoHyphens/>
      <w:spacing w:before="120" w:after="120"/>
      <w:jc w:val="both"/>
    </w:pPr>
    <w:rPr>
      <w:rFonts w:ascii="Tahoma" w:hAnsi="Tahoma" w:cs="Tahoma"/>
      <w:sz w:val="16"/>
      <w:szCs w:val="16"/>
      <w:lang w:eastAsia="ar-SA"/>
    </w:rPr>
  </w:style>
  <w:style w:type="character" w:customStyle="1" w:styleId="affffffff4">
    <w:name w:val="Сноска Знак"/>
    <w:basedOn w:val="a6"/>
    <w:link w:val="affffffff3"/>
    <w:rsid w:val="00704886"/>
    <w:rPr>
      <w:rFonts w:ascii="Tahoma" w:eastAsia="Times New Roman" w:hAnsi="Tahoma" w:cs="Tahoma"/>
      <w:sz w:val="16"/>
      <w:szCs w:val="16"/>
      <w:lang w:eastAsia="ar-SA"/>
    </w:rPr>
  </w:style>
  <w:style w:type="paragraph" w:customStyle="1" w:styleId="affffffff5">
    <w:name w:val="Раздел"/>
    <w:basedOn w:val="11"/>
    <w:link w:val="affffffff6"/>
    <w:qFormat/>
    <w:rsid w:val="00704886"/>
    <w:pPr>
      <w:keepLines w:val="0"/>
      <w:numPr>
        <w:numId w:val="0"/>
      </w:numPr>
      <w:tabs>
        <w:tab w:val="left" w:pos="851"/>
        <w:tab w:val="left" w:pos="1418"/>
        <w:tab w:val="left" w:pos="1701"/>
        <w:tab w:val="left" w:pos="2552"/>
        <w:tab w:val="left" w:pos="3402"/>
      </w:tabs>
      <w:suppressAutoHyphens/>
      <w:spacing w:before="360" w:after="240" w:line="240" w:lineRule="auto"/>
      <w:ind w:left="851" w:hanging="851"/>
    </w:pPr>
    <w:rPr>
      <w:rFonts w:ascii="Tahoma" w:eastAsia="Tahoma" w:hAnsi="Tahoma" w:cs="Tahoma"/>
      <w:color w:val="auto"/>
      <w:sz w:val="24"/>
      <w:szCs w:val="24"/>
    </w:rPr>
  </w:style>
  <w:style w:type="character" w:customStyle="1" w:styleId="affffffff6">
    <w:name w:val="Раздел Знак"/>
    <w:basedOn w:val="a6"/>
    <w:link w:val="affffffff5"/>
    <w:rsid w:val="00704886"/>
    <w:rPr>
      <w:rFonts w:ascii="Tahoma" w:eastAsia="Tahoma" w:hAnsi="Tahoma" w:cs="Tahoma"/>
      <w:b/>
      <w:bCs/>
      <w:sz w:val="24"/>
      <w:szCs w:val="24"/>
      <w:lang w:eastAsia="en-US"/>
    </w:rPr>
  </w:style>
  <w:style w:type="paragraph" w:customStyle="1" w:styleId="affffffff7">
    <w:name w:val="Пункт с номером"/>
    <w:basedOn w:val="31"/>
    <w:link w:val="affffffff8"/>
    <w:qFormat/>
    <w:rsid w:val="00965D1F"/>
    <w:pPr>
      <w:keepNext w:val="0"/>
      <w:keepLines w:val="0"/>
      <w:tabs>
        <w:tab w:val="left" w:pos="851"/>
        <w:tab w:val="left" w:pos="1418"/>
        <w:tab w:val="left" w:pos="3119"/>
      </w:tabs>
      <w:suppressAutoHyphens/>
      <w:spacing w:before="120" w:after="240"/>
      <w:ind w:left="851" w:hanging="851"/>
      <w:jc w:val="both"/>
    </w:pPr>
    <w:rPr>
      <w:rFonts w:ascii="Tahoma" w:eastAsia="Tahoma" w:hAnsi="Tahoma" w:cs="Tahoma"/>
      <w:b w:val="0"/>
      <w:bCs w:val="0"/>
      <w:color w:val="auto"/>
      <w:lang w:eastAsia="en-US"/>
    </w:rPr>
  </w:style>
  <w:style w:type="character" w:customStyle="1" w:styleId="affffffff8">
    <w:name w:val="Пункт с номером Знак"/>
    <w:basedOn w:val="a6"/>
    <w:link w:val="affffffff7"/>
    <w:rsid w:val="00965D1F"/>
    <w:rPr>
      <w:rFonts w:ascii="Tahoma" w:eastAsia="Tahoma" w:hAnsi="Tahoma" w:cs="Tahoma"/>
      <w:lang w:eastAsia="en-US"/>
    </w:rPr>
  </w:style>
  <w:style w:type="paragraph" w:customStyle="1" w:styleId="SL0Text8Simplawyer">
    <w:name w:val="SL 0 Text 8 — Simplawyer"/>
    <w:basedOn w:val="a5"/>
    <w:uiPriority w:val="19"/>
    <w:rsid w:val="008E5019"/>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table" w:customStyle="1" w:styleId="1ff3">
    <w:name w:val="Сетка таблицы1"/>
    <w:basedOn w:val="a7"/>
    <w:next w:val="af2"/>
    <w:uiPriority w:val="39"/>
    <w:rsid w:val="0005714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7"/>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7"/>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Сноска текст"/>
    <w:basedOn w:val="aff6"/>
    <w:link w:val="affffffffa"/>
    <w:qFormat/>
    <w:rsid w:val="0083523F"/>
    <w:pPr>
      <w:suppressAutoHyphens/>
    </w:pPr>
    <w:rPr>
      <w:rFonts w:ascii="Tahoma" w:hAnsi="Tahoma" w:cs="Tahoma"/>
      <w:sz w:val="16"/>
      <w:szCs w:val="16"/>
      <w:lang w:eastAsia="ar-SA"/>
    </w:rPr>
  </w:style>
  <w:style w:type="character" w:customStyle="1" w:styleId="affffffffa">
    <w:name w:val="Сноска текст Знак"/>
    <w:basedOn w:val="a6"/>
    <w:link w:val="affffffff9"/>
    <w:rsid w:val="0083523F"/>
    <w:rPr>
      <w:rFonts w:ascii="Tahoma" w:eastAsia="Times New Roman" w:hAnsi="Tahoma" w:cs="Tahoma"/>
      <w:sz w:val="16"/>
      <w:szCs w:val="16"/>
      <w:lang w:eastAsia="ar-SA"/>
    </w:rPr>
  </w:style>
  <w:style w:type="paragraph" w:customStyle="1" w:styleId="SL0TextSimplawyer">
    <w:name w:val="SL 0 Text — Simplawyer"/>
    <w:basedOn w:val="af6"/>
    <w:uiPriority w:val="19"/>
    <w:rsid w:val="0083523F"/>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table" w:customStyle="1" w:styleId="2f8">
    <w:name w:val="Сетка таблицы2"/>
    <w:basedOn w:val="a7"/>
    <w:next w:val="af2"/>
    <w:uiPriority w:val="39"/>
    <w:rsid w:val="008352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7"/>
    <w:next w:val="af2"/>
    <w:uiPriority w:val="39"/>
    <w:rsid w:val="00247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
    <w:name w:val="Лучш 1.1.1"/>
    <w:basedOn w:val="af0"/>
    <w:link w:val="1111"/>
    <w:qFormat/>
    <w:rsid w:val="00576723"/>
    <w:pPr>
      <w:widowControl w:val="0"/>
      <w:autoSpaceDE w:val="0"/>
      <w:autoSpaceDN w:val="0"/>
      <w:adjustRightInd w:val="0"/>
      <w:ind w:left="0"/>
      <w:contextualSpacing w:val="0"/>
    </w:pPr>
    <w:rPr>
      <w:rFonts w:eastAsia="Calibri"/>
      <w:szCs w:val="24"/>
    </w:rPr>
  </w:style>
  <w:style w:type="character" w:customStyle="1" w:styleId="1111">
    <w:name w:val="Лучш 1.1.1 Знак"/>
    <w:basedOn w:val="a6"/>
    <w:link w:val="1110"/>
    <w:rsid w:val="005767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391732864">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923177373">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nornicke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mailto:skd@nornik.ru" TargetMode="External"/><Relationship Id="rId2" Type="http://schemas.openxmlformats.org/officeDocument/2006/relationships/numbering" Target="numbering.xml"/><Relationship Id="rId16" Type="http://schemas.openxmlformats.org/officeDocument/2006/relationships/hyperlink" Target="mailto:serovpm@norni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rm.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2E2F4-8BFA-49B5-8F8E-431C8E331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4036</Words>
  <Characters>23007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26990</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Тутынин Иван Юрьевич</cp:lastModifiedBy>
  <cp:revision>3</cp:revision>
  <cp:lastPrinted>2018-07-31T11:29:00Z</cp:lastPrinted>
  <dcterms:created xsi:type="dcterms:W3CDTF">2025-09-26T06:39:00Z</dcterms:created>
  <dcterms:modified xsi:type="dcterms:W3CDTF">2025-09-26T10:41:00Z</dcterms:modified>
</cp:coreProperties>
</file>